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74B26"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4611BE44" wp14:editId="31BD1AA9">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5F9AA866" w14:textId="77777777" w:rsidR="00DE57DE" w:rsidRPr="00DE57DE" w:rsidRDefault="00DE57DE" w:rsidP="00DE57DE">
      <w:pPr>
        <w:jc w:val="center"/>
        <w:rPr>
          <w:rFonts w:cs="Arial"/>
          <w:caps/>
          <w:sz w:val="28"/>
          <w:szCs w:val="28"/>
          <w:lang w:val="sk-SK" w:eastAsia="sk-SK"/>
        </w:rPr>
      </w:pPr>
    </w:p>
    <w:p w14:paraId="4B3B48B7" w14:textId="77777777" w:rsidR="00DE57DE" w:rsidRPr="00DE57DE" w:rsidRDefault="00DE57DE" w:rsidP="00DE57DE">
      <w:pPr>
        <w:jc w:val="center"/>
        <w:rPr>
          <w:rFonts w:cs="Arial"/>
          <w:b/>
          <w:bCs/>
          <w:smallCaps/>
          <w:sz w:val="28"/>
          <w:szCs w:val="28"/>
          <w:lang w:val="sk-SK" w:eastAsia="sk-SK"/>
        </w:rPr>
      </w:pPr>
    </w:p>
    <w:p w14:paraId="3C617164" w14:textId="77777777" w:rsidR="00DE57DE" w:rsidRPr="00DE57DE" w:rsidRDefault="00DE57DE" w:rsidP="00DE57DE">
      <w:pPr>
        <w:jc w:val="center"/>
        <w:rPr>
          <w:rFonts w:cs="Arial"/>
          <w:b/>
          <w:bCs/>
          <w:smallCaps/>
          <w:sz w:val="28"/>
          <w:szCs w:val="28"/>
          <w:lang w:val="sk-SK" w:eastAsia="sk-SK"/>
        </w:rPr>
      </w:pPr>
    </w:p>
    <w:p w14:paraId="0147EC2A"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3F3BAAC6"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6F134B84" w14:textId="77777777" w:rsidR="00DE57DE" w:rsidRPr="00DE57DE" w:rsidRDefault="00DE57DE" w:rsidP="00DE57DE">
      <w:pPr>
        <w:rPr>
          <w:rFonts w:cs="Arial"/>
          <w:b/>
          <w:smallCaps/>
          <w:sz w:val="32"/>
          <w:szCs w:val="52"/>
          <w:lang w:val="sk-SK" w:eastAsia="sk-SK"/>
        </w:rPr>
      </w:pPr>
    </w:p>
    <w:p w14:paraId="5244E73C" w14:textId="77777777" w:rsidR="00DE57DE" w:rsidRPr="00DE57DE" w:rsidRDefault="00DE57DE" w:rsidP="00DE57DE">
      <w:pPr>
        <w:rPr>
          <w:rFonts w:cs="Arial"/>
          <w:b/>
          <w:smallCaps/>
          <w:sz w:val="32"/>
          <w:szCs w:val="52"/>
          <w:lang w:val="sk-SK" w:eastAsia="sk-SK"/>
        </w:rPr>
      </w:pPr>
    </w:p>
    <w:p w14:paraId="3867D25F" w14:textId="77777777" w:rsidR="00DE57DE" w:rsidRPr="00DE57DE" w:rsidRDefault="00DE57DE" w:rsidP="00DE57DE">
      <w:pPr>
        <w:ind w:right="289"/>
        <w:jc w:val="center"/>
        <w:rPr>
          <w:rFonts w:eastAsia="Arial Unicode MS" w:cs="Arial"/>
          <w:bCs/>
          <w:sz w:val="40"/>
          <w:szCs w:val="40"/>
          <w:lang w:val="sk-SK"/>
        </w:rPr>
      </w:pPr>
    </w:p>
    <w:p w14:paraId="01FE5DBB" w14:textId="77777777" w:rsidR="00DE57DE" w:rsidRPr="00DE57DE" w:rsidRDefault="00DE57DE" w:rsidP="00DE57DE">
      <w:pPr>
        <w:ind w:right="289"/>
        <w:jc w:val="center"/>
        <w:rPr>
          <w:rFonts w:eastAsia="Arial Unicode MS" w:cs="Arial"/>
          <w:bCs/>
          <w:sz w:val="40"/>
          <w:szCs w:val="40"/>
          <w:lang w:val="sk-SK"/>
        </w:rPr>
      </w:pPr>
    </w:p>
    <w:p w14:paraId="165E92E5"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45362B5E" w14:textId="77777777" w:rsidR="00DE57DE" w:rsidRPr="00DE57DE" w:rsidRDefault="00DE57DE" w:rsidP="00DE57DE">
      <w:pPr>
        <w:ind w:right="289"/>
        <w:jc w:val="center"/>
        <w:rPr>
          <w:rFonts w:eastAsia="Arial Unicode MS" w:cs="Arial"/>
          <w:bCs/>
          <w:color w:val="003889"/>
          <w:sz w:val="28"/>
          <w:szCs w:val="28"/>
          <w:lang w:val="sk-SK"/>
        </w:rPr>
      </w:pPr>
    </w:p>
    <w:p w14:paraId="4A2A8D4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5D7A348E"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343F1709" w14:textId="77777777" w:rsidR="00DE57DE" w:rsidRPr="00DE57DE" w:rsidRDefault="00DE57DE" w:rsidP="00DE57DE">
      <w:pPr>
        <w:rPr>
          <w:rFonts w:cs="Arial"/>
          <w:b/>
          <w:sz w:val="28"/>
          <w:szCs w:val="28"/>
          <w:lang w:val="sk-SK" w:eastAsia="sk-SK"/>
        </w:rPr>
      </w:pPr>
    </w:p>
    <w:p w14:paraId="736379E0" w14:textId="77777777" w:rsidR="00DE57DE" w:rsidRPr="00DE57DE" w:rsidRDefault="00DE57DE" w:rsidP="00DE57DE">
      <w:pPr>
        <w:rPr>
          <w:rFonts w:cs="Arial"/>
          <w:b/>
          <w:sz w:val="28"/>
          <w:szCs w:val="28"/>
          <w:lang w:val="sk-SK" w:eastAsia="sk-SK"/>
        </w:rPr>
      </w:pPr>
    </w:p>
    <w:p w14:paraId="4A477CC3" w14:textId="77777777" w:rsidR="00DE57DE" w:rsidRPr="00DE57DE" w:rsidRDefault="00DE57DE" w:rsidP="00DE57DE">
      <w:pPr>
        <w:rPr>
          <w:rFonts w:cs="Arial"/>
          <w:b/>
          <w:sz w:val="28"/>
          <w:szCs w:val="28"/>
          <w:lang w:val="sk-SK" w:eastAsia="sk-SK"/>
        </w:rPr>
      </w:pPr>
    </w:p>
    <w:p w14:paraId="338A1E61" w14:textId="77777777" w:rsidR="00DE57DE" w:rsidRPr="00DE57DE" w:rsidRDefault="00DE57DE" w:rsidP="00DE57DE">
      <w:pPr>
        <w:rPr>
          <w:rFonts w:cs="Arial"/>
          <w:b/>
          <w:sz w:val="28"/>
          <w:szCs w:val="28"/>
          <w:lang w:val="sk-SK" w:eastAsia="sk-SK"/>
        </w:rPr>
      </w:pPr>
    </w:p>
    <w:p w14:paraId="54BC4B66" w14:textId="77777777" w:rsidR="00DE57DE" w:rsidRPr="00DE57DE" w:rsidRDefault="00DE57DE" w:rsidP="00DE57DE">
      <w:pPr>
        <w:spacing w:line="360" w:lineRule="auto"/>
        <w:rPr>
          <w:rFonts w:cs="Arial"/>
          <w:sz w:val="20"/>
          <w:szCs w:val="20"/>
          <w:lang w:val="sk-SK" w:eastAsia="sk-SK"/>
        </w:rPr>
      </w:pPr>
    </w:p>
    <w:p w14:paraId="56A571ED" w14:textId="77777777" w:rsidR="00DE57DE" w:rsidRPr="00DE57DE" w:rsidRDefault="00DE57DE" w:rsidP="00DE57DE">
      <w:pPr>
        <w:spacing w:line="360" w:lineRule="auto"/>
        <w:rPr>
          <w:rFonts w:cs="Arial"/>
          <w:sz w:val="20"/>
          <w:szCs w:val="20"/>
          <w:lang w:val="sk-SK" w:eastAsia="sk-SK"/>
        </w:rPr>
      </w:pPr>
    </w:p>
    <w:p w14:paraId="24108431" w14:textId="77777777" w:rsidR="00DE57DE" w:rsidRPr="00DE57DE" w:rsidRDefault="00DE57DE" w:rsidP="00DE57DE">
      <w:pPr>
        <w:spacing w:line="360" w:lineRule="auto"/>
        <w:rPr>
          <w:rFonts w:cs="Arial"/>
          <w:sz w:val="20"/>
          <w:szCs w:val="20"/>
          <w:lang w:val="sk-SK" w:eastAsia="sk-SK"/>
        </w:rPr>
      </w:pPr>
    </w:p>
    <w:p w14:paraId="28ABFF47"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696D1876" w14:textId="210ABABD" w:rsidR="00DA281A" w:rsidRDefault="00B70CB9"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Ing. Peter Vlček, PhD.</w:t>
      </w:r>
      <w:r w:rsidR="00DA281A">
        <w:rPr>
          <w:rFonts w:ascii="Verdana" w:hAnsi="Verdana"/>
          <w:sz w:val="20"/>
          <w:szCs w:val="20"/>
          <w:lang w:val="sk-SK" w:eastAsia="cs-CZ"/>
        </w:rPr>
        <w:t xml:space="preserve"> </w:t>
      </w:r>
      <w:r w:rsidR="00DA281A">
        <w:rPr>
          <w:rFonts w:ascii="Verdana" w:hAnsi="Verdana"/>
          <w:sz w:val="20"/>
          <w:szCs w:val="20"/>
          <w:lang w:val="sk-SK" w:eastAsia="cs-CZ"/>
        </w:rPr>
        <w:tab/>
        <w:t>..............................</w:t>
      </w:r>
    </w:p>
    <w:p w14:paraId="1950669F" w14:textId="33AAB31C"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metodiky</w:t>
      </w:r>
      <w:r w:rsidR="00DD75CF" w:rsidRPr="00DD75CF">
        <w:rPr>
          <w:rFonts w:ascii="Verdana" w:hAnsi="Verdana"/>
          <w:sz w:val="20"/>
          <w:szCs w:val="20"/>
          <w:lang w:val="sk-SK" w:eastAsia="cs-CZ"/>
        </w:rPr>
        <w:t xml:space="preserve"> </w:t>
      </w:r>
      <w:r w:rsidR="00DD75CF">
        <w:rPr>
          <w:rFonts w:ascii="Verdana" w:hAnsi="Verdana"/>
          <w:sz w:val="20"/>
          <w:szCs w:val="20"/>
          <w:lang w:val="sk-SK" w:eastAsia="cs-CZ"/>
        </w:rPr>
        <w:t xml:space="preserve">a prípravy projektov </w:t>
      </w:r>
    </w:p>
    <w:p w14:paraId="3C7DAFFD" w14:textId="1829596E"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0" w:author="Zuzana" w:date="2021-01-15T12:06:00Z">
        <w:r w:rsidR="00AC2E42" w:rsidDel="001073CA">
          <w:rPr>
            <w:rFonts w:ascii="Verdana" w:hAnsi="Verdana"/>
            <w:sz w:val="20"/>
            <w:szCs w:val="20"/>
            <w:lang w:val="sk-SK" w:eastAsia="cs-CZ"/>
          </w:rPr>
          <w:delText>29</w:delText>
        </w:r>
      </w:del>
      <w:ins w:id="1" w:author="Zuzana" w:date="2021-01-15T12:06:00Z">
        <w:r w:rsidR="001073CA">
          <w:rPr>
            <w:rFonts w:ascii="Verdana" w:hAnsi="Verdana"/>
            <w:sz w:val="20"/>
            <w:szCs w:val="20"/>
            <w:lang w:val="sk-SK" w:eastAsia="cs-CZ"/>
          </w:rPr>
          <w:t>21</w:t>
        </w:r>
      </w:ins>
      <w:r w:rsidR="008C3FAB" w:rsidRPr="008C3FAB">
        <w:rPr>
          <w:rFonts w:ascii="Verdana" w:hAnsi="Verdana"/>
          <w:sz w:val="20"/>
          <w:szCs w:val="20"/>
          <w:lang w:val="sk-SK" w:eastAsia="cs-CZ"/>
        </w:rPr>
        <w:t xml:space="preserve">. </w:t>
      </w:r>
      <w:del w:id="2" w:author="Zuzana" w:date="2021-01-15T12:06:00Z">
        <w:r w:rsidR="00B70CB9" w:rsidDel="001073CA">
          <w:rPr>
            <w:rFonts w:ascii="Verdana" w:hAnsi="Verdana"/>
            <w:sz w:val="20"/>
            <w:szCs w:val="20"/>
            <w:lang w:val="sk-SK" w:eastAsia="cs-CZ"/>
          </w:rPr>
          <w:delText>0</w:delText>
        </w:r>
        <w:r w:rsidR="00AC2E42" w:rsidDel="001073CA">
          <w:rPr>
            <w:rFonts w:ascii="Verdana" w:hAnsi="Verdana"/>
            <w:sz w:val="20"/>
            <w:szCs w:val="20"/>
            <w:lang w:val="sk-SK" w:eastAsia="cs-CZ"/>
          </w:rPr>
          <w:delText>9</w:delText>
        </w:r>
      </w:del>
      <w:ins w:id="3" w:author="Zuzana" w:date="2021-01-15T12:06:00Z">
        <w:r w:rsidR="001073CA">
          <w:rPr>
            <w:rFonts w:ascii="Verdana" w:hAnsi="Verdana"/>
            <w:sz w:val="20"/>
            <w:szCs w:val="20"/>
            <w:lang w:val="sk-SK" w:eastAsia="cs-CZ"/>
          </w:rPr>
          <w:t>01</w:t>
        </w:r>
      </w:ins>
      <w:r w:rsidR="008C3FAB" w:rsidRPr="008C3FAB">
        <w:rPr>
          <w:rFonts w:ascii="Verdana" w:hAnsi="Verdana"/>
          <w:sz w:val="20"/>
          <w:szCs w:val="20"/>
          <w:lang w:val="sk-SK" w:eastAsia="cs-CZ"/>
        </w:rPr>
        <w:t xml:space="preserve">. </w:t>
      </w:r>
      <w:del w:id="4" w:author="Zuzana" w:date="2021-01-15T12:06:00Z">
        <w:r w:rsidR="00B70CB9" w:rsidRPr="008C3FAB" w:rsidDel="001073CA">
          <w:rPr>
            <w:rFonts w:ascii="Verdana" w:hAnsi="Verdana"/>
            <w:sz w:val="20"/>
            <w:szCs w:val="20"/>
            <w:lang w:val="sk-SK" w:eastAsia="cs-CZ"/>
          </w:rPr>
          <w:delText>20</w:delText>
        </w:r>
        <w:r w:rsidR="00B70CB9" w:rsidDel="001073CA">
          <w:rPr>
            <w:rFonts w:ascii="Verdana" w:hAnsi="Verdana"/>
            <w:sz w:val="20"/>
            <w:szCs w:val="20"/>
            <w:lang w:val="sk-SK" w:eastAsia="cs-CZ"/>
          </w:rPr>
          <w:delText>20</w:delText>
        </w:r>
      </w:del>
      <w:ins w:id="5" w:author="Zuzana" w:date="2021-01-15T12:06:00Z">
        <w:r w:rsidR="001073CA" w:rsidRPr="008C3FAB">
          <w:rPr>
            <w:rFonts w:ascii="Verdana" w:hAnsi="Verdana"/>
            <w:sz w:val="20"/>
            <w:szCs w:val="20"/>
            <w:lang w:val="sk-SK" w:eastAsia="cs-CZ"/>
          </w:rPr>
          <w:t>20</w:t>
        </w:r>
        <w:r w:rsidR="001073CA">
          <w:rPr>
            <w:rFonts w:ascii="Verdana" w:hAnsi="Verdana"/>
            <w:sz w:val="20"/>
            <w:szCs w:val="20"/>
            <w:lang w:val="sk-SK" w:eastAsia="cs-CZ"/>
          </w:rPr>
          <w:t>21</w:t>
        </w:r>
      </w:ins>
    </w:p>
    <w:p w14:paraId="3CD548AA" w14:textId="77777777" w:rsidR="00DA281A" w:rsidRDefault="00DA281A" w:rsidP="00DA281A">
      <w:pPr>
        <w:spacing w:line="360" w:lineRule="auto"/>
        <w:rPr>
          <w:rFonts w:ascii="Verdana" w:hAnsi="Verdana"/>
          <w:sz w:val="20"/>
          <w:szCs w:val="20"/>
          <w:lang w:val="sk-SK" w:eastAsia="cs-CZ"/>
        </w:rPr>
      </w:pPr>
    </w:p>
    <w:p w14:paraId="5D516DBC"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17EBA62F" w14:textId="77777777" w:rsidR="00DA281A" w:rsidRDefault="00DD75CF" w:rsidP="00DA281A">
      <w:pPr>
        <w:tabs>
          <w:tab w:val="left" w:pos="6804"/>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JUDr. Matúš Dubovský</w:t>
      </w:r>
      <w:r w:rsidR="00DA281A">
        <w:rPr>
          <w:rFonts w:ascii="Verdana" w:hAnsi="Verdana"/>
          <w:sz w:val="20"/>
          <w:szCs w:val="20"/>
          <w:lang w:val="sk-SK" w:eastAsia="cs-CZ"/>
        </w:rPr>
        <w:tab/>
        <w:t>..............................</w:t>
      </w:r>
    </w:p>
    <w:p w14:paraId="4653073B" w14:textId="77777777" w:rsidR="00B70CB9" w:rsidRDefault="00B70CB9" w:rsidP="00B70CB9">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21A7641C" w14:textId="02479C2F" w:rsidR="00DA281A" w:rsidRDefault="00DD75CF" w:rsidP="00AD0B0D">
      <w:pPr>
        <w:tabs>
          <w:tab w:val="left" w:pos="1134"/>
          <w:tab w:val="left" w:pos="6946"/>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 xml:space="preserve"> </w:t>
      </w:r>
      <w:r w:rsidR="00DA281A">
        <w:rPr>
          <w:rFonts w:ascii="Verdana" w:hAnsi="Verdana"/>
          <w:sz w:val="20"/>
          <w:szCs w:val="20"/>
          <w:lang w:val="sk-SK" w:eastAsia="cs-CZ"/>
        </w:rPr>
        <w:t xml:space="preserve">Dátum: </w:t>
      </w:r>
      <w:del w:id="6" w:author="Zuzana" w:date="2021-01-15T12:06:00Z">
        <w:r w:rsidR="00AC2E42" w:rsidDel="001073CA">
          <w:rPr>
            <w:rFonts w:ascii="Verdana" w:hAnsi="Verdana"/>
            <w:sz w:val="20"/>
            <w:szCs w:val="20"/>
            <w:lang w:val="sk-SK" w:eastAsia="cs-CZ"/>
          </w:rPr>
          <w:delText>29</w:delText>
        </w:r>
      </w:del>
      <w:ins w:id="7" w:author="Zuzana" w:date="2021-01-15T12:06:00Z">
        <w:r w:rsidR="001073CA">
          <w:rPr>
            <w:rFonts w:ascii="Verdana" w:hAnsi="Verdana"/>
            <w:sz w:val="20"/>
            <w:szCs w:val="20"/>
            <w:lang w:val="sk-SK" w:eastAsia="cs-CZ"/>
          </w:rPr>
          <w:t>21</w:t>
        </w:r>
      </w:ins>
      <w:r w:rsidR="008C3FAB" w:rsidRPr="008C3FAB">
        <w:rPr>
          <w:rFonts w:ascii="Verdana" w:hAnsi="Verdana"/>
          <w:sz w:val="20"/>
          <w:szCs w:val="20"/>
          <w:lang w:val="sk-SK" w:eastAsia="cs-CZ"/>
        </w:rPr>
        <w:t xml:space="preserve">. </w:t>
      </w:r>
      <w:del w:id="8" w:author="Zuzana" w:date="2021-01-15T12:06:00Z">
        <w:r w:rsidR="00B70CB9" w:rsidDel="001073CA">
          <w:rPr>
            <w:rFonts w:ascii="Verdana" w:hAnsi="Verdana"/>
            <w:sz w:val="20"/>
            <w:szCs w:val="20"/>
            <w:lang w:val="sk-SK" w:eastAsia="cs-CZ"/>
          </w:rPr>
          <w:delText>0</w:delText>
        </w:r>
        <w:r w:rsidR="00AC2E42" w:rsidDel="001073CA">
          <w:rPr>
            <w:rFonts w:ascii="Verdana" w:hAnsi="Verdana"/>
            <w:sz w:val="20"/>
            <w:szCs w:val="20"/>
            <w:lang w:val="sk-SK" w:eastAsia="cs-CZ"/>
          </w:rPr>
          <w:delText>9</w:delText>
        </w:r>
      </w:del>
      <w:ins w:id="9" w:author="Zuzana" w:date="2021-01-15T12:06:00Z">
        <w:r w:rsidR="001073CA">
          <w:rPr>
            <w:rFonts w:ascii="Verdana" w:hAnsi="Verdana"/>
            <w:sz w:val="20"/>
            <w:szCs w:val="20"/>
            <w:lang w:val="sk-SK" w:eastAsia="cs-CZ"/>
          </w:rPr>
          <w:t>01</w:t>
        </w:r>
      </w:ins>
      <w:r w:rsidR="008C3FAB" w:rsidRPr="008C3FAB">
        <w:rPr>
          <w:rFonts w:ascii="Verdana" w:hAnsi="Verdana"/>
          <w:sz w:val="20"/>
          <w:szCs w:val="20"/>
          <w:lang w:val="sk-SK" w:eastAsia="cs-CZ"/>
        </w:rPr>
        <w:t xml:space="preserve">. </w:t>
      </w:r>
      <w:del w:id="10" w:author="Zuzana" w:date="2021-01-15T12:06:00Z">
        <w:r w:rsidR="00B70CB9" w:rsidDel="001073CA">
          <w:rPr>
            <w:rFonts w:ascii="Verdana" w:hAnsi="Verdana"/>
            <w:sz w:val="20"/>
            <w:szCs w:val="20"/>
            <w:lang w:val="sk-SK" w:eastAsia="cs-CZ"/>
          </w:rPr>
          <w:delText>2020</w:delText>
        </w:r>
      </w:del>
      <w:ins w:id="11" w:author="Zuzana" w:date="2021-01-15T12:06:00Z">
        <w:r w:rsidR="001073CA">
          <w:rPr>
            <w:rFonts w:ascii="Verdana" w:hAnsi="Verdana"/>
            <w:sz w:val="20"/>
            <w:szCs w:val="20"/>
            <w:lang w:val="sk-SK" w:eastAsia="cs-CZ"/>
          </w:rPr>
          <w:t>2021</w:t>
        </w:r>
      </w:ins>
    </w:p>
    <w:p w14:paraId="2DB84D5B"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127C64F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93A2774"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 xml:space="preserve">JUDr. Adela </w:t>
      </w:r>
      <w:proofErr w:type="spellStart"/>
      <w:r>
        <w:rPr>
          <w:rFonts w:ascii="Verdana" w:hAnsi="Verdana"/>
          <w:sz w:val="20"/>
          <w:szCs w:val="20"/>
          <w:lang w:val="sk-SK" w:eastAsia="cs-CZ"/>
        </w:rPr>
        <w:t>Danišková</w:t>
      </w:r>
      <w:proofErr w:type="spellEnd"/>
      <w:r>
        <w:rPr>
          <w:rFonts w:ascii="Verdana" w:hAnsi="Verdana"/>
          <w:sz w:val="20"/>
          <w:szCs w:val="20"/>
          <w:lang w:val="sk-SK" w:eastAsia="cs-CZ"/>
        </w:rPr>
        <w:tab/>
        <w:t>..............................</w:t>
      </w:r>
    </w:p>
    <w:p w14:paraId="5708712B"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79EA6B44" w14:textId="30416E21"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12" w:author="Zuzana" w:date="2021-01-15T12:06:00Z">
        <w:r w:rsidR="00AC2E42" w:rsidDel="001073CA">
          <w:rPr>
            <w:rFonts w:ascii="Verdana" w:hAnsi="Verdana"/>
            <w:sz w:val="20"/>
            <w:szCs w:val="20"/>
            <w:lang w:val="sk-SK" w:eastAsia="cs-CZ"/>
          </w:rPr>
          <w:delText>29</w:delText>
        </w:r>
      </w:del>
      <w:ins w:id="13" w:author="Zuzana" w:date="2021-01-15T12:06:00Z">
        <w:r w:rsidR="001073CA">
          <w:rPr>
            <w:rFonts w:ascii="Verdana" w:hAnsi="Verdana"/>
            <w:sz w:val="20"/>
            <w:szCs w:val="20"/>
            <w:lang w:val="sk-SK" w:eastAsia="cs-CZ"/>
          </w:rPr>
          <w:t>21</w:t>
        </w:r>
      </w:ins>
      <w:r w:rsidR="008C3FAB" w:rsidRPr="008C3FAB">
        <w:rPr>
          <w:rFonts w:ascii="Verdana" w:hAnsi="Verdana"/>
          <w:sz w:val="20"/>
          <w:szCs w:val="20"/>
          <w:lang w:val="sk-SK" w:eastAsia="cs-CZ"/>
        </w:rPr>
        <w:t xml:space="preserve">. </w:t>
      </w:r>
      <w:del w:id="14" w:author="Zuzana" w:date="2021-01-15T12:06:00Z">
        <w:r w:rsidR="00B70CB9" w:rsidDel="001073CA">
          <w:rPr>
            <w:rFonts w:ascii="Verdana" w:hAnsi="Verdana"/>
            <w:sz w:val="20"/>
            <w:szCs w:val="20"/>
            <w:lang w:val="sk-SK" w:eastAsia="cs-CZ"/>
          </w:rPr>
          <w:delText>0</w:delText>
        </w:r>
        <w:r w:rsidR="00AC2E42" w:rsidDel="001073CA">
          <w:rPr>
            <w:rFonts w:ascii="Verdana" w:hAnsi="Verdana"/>
            <w:sz w:val="20"/>
            <w:szCs w:val="20"/>
            <w:lang w:val="sk-SK" w:eastAsia="cs-CZ"/>
          </w:rPr>
          <w:delText>9</w:delText>
        </w:r>
      </w:del>
      <w:ins w:id="15" w:author="Zuzana" w:date="2021-01-15T12:06:00Z">
        <w:r w:rsidR="001073CA">
          <w:rPr>
            <w:rFonts w:ascii="Verdana" w:hAnsi="Verdana"/>
            <w:sz w:val="20"/>
            <w:szCs w:val="20"/>
            <w:lang w:val="sk-SK" w:eastAsia="cs-CZ"/>
          </w:rPr>
          <w:t>01</w:t>
        </w:r>
      </w:ins>
      <w:r w:rsidR="008C3FAB" w:rsidRPr="008C3FAB">
        <w:rPr>
          <w:rFonts w:ascii="Verdana" w:hAnsi="Verdana"/>
          <w:sz w:val="20"/>
          <w:szCs w:val="20"/>
          <w:lang w:val="sk-SK" w:eastAsia="cs-CZ"/>
        </w:rPr>
        <w:t xml:space="preserve">. </w:t>
      </w:r>
      <w:del w:id="16" w:author="Zuzana" w:date="2021-01-15T12:06:00Z">
        <w:r w:rsidR="00B70CB9" w:rsidDel="001073CA">
          <w:rPr>
            <w:rFonts w:ascii="Verdana" w:hAnsi="Verdana"/>
            <w:sz w:val="20"/>
            <w:szCs w:val="20"/>
            <w:lang w:val="sk-SK" w:eastAsia="cs-CZ"/>
          </w:rPr>
          <w:delText>2020</w:delText>
        </w:r>
      </w:del>
      <w:ins w:id="17" w:author="Zuzana" w:date="2021-01-15T12:06:00Z">
        <w:r w:rsidR="001073CA">
          <w:rPr>
            <w:rFonts w:ascii="Verdana" w:hAnsi="Verdana"/>
            <w:sz w:val="20"/>
            <w:szCs w:val="20"/>
            <w:lang w:val="sk-SK" w:eastAsia="cs-CZ"/>
          </w:rPr>
          <w:t>2021</w:t>
        </w:r>
      </w:ins>
    </w:p>
    <w:p w14:paraId="60A91125" w14:textId="77777777" w:rsidR="00AD0B0D" w:rsidRDefault="00AD0B0D" w:rsidP="00DA281A">
      <w:pPr>
        <w:spacing w:line="360" w:lineRule="auto"/>
        <w:rPr>
          <w:rFonts w:ascii="Verdana" w:hAnsi="Verdana"/>
          <w:sz w:val="20"/>
          <w:szCs w:val="20"/>
          <w:lang w:val="sk-SK" w:eastAsia="cs-CZ"/>
        </w:rPr>
      </w:pPr>
    </w:p>
    <w:p w14:paraId="3121F81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7F36F226" w14:textId="5EA69CAF"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del w:id="18" w:author="Zuzana" w:date="2021-01-15T12:07:00Z">
        <w:r w:rsidR="00B70CB9" w:rsidDel="001073CA">
          <w:rPr>
            <w:rFonts w:ascii="Verdana" w:hAnsi="Verdana"/>
            <w:sz w:val="20"/>
            <w:szCs w:val="20"/>
            <w:lang w:val="sk-SK" w:eastAsia="cs-CZ"/>
          </w:rPr>
          <w:delText>6</w:delText>
        </w:r>
        <w:r w:rsidR="00CF1B36" w:rsidDel="001073CA">
          <w:rPr>
            <w:rFonts w:ascii="Verdana" w:hAnsi="Verdana"/>
            <w:sz w:val="20"/>
            <w:szCs w:val="20"/>
            <w:lang w:val="sk-SK" w:eastAsia="cs-CZ"/>
          </w:rPr>
          <w:delText>.</w:delText>
        </w:r>
        <w:r w:rsidR="00363FB5" w:rsidDel="001073CA">
          <w:rPr>
            <w:rFonts w:ascii="Verdana" w:hAnsi="Verdana"/>
            <w:sz w:val="20"/>
            <w:szCs w:val="20"/>
            <w:lang w:val="sk-SK" w:eastAsia="cs-CZ"/>
          </w:rPr>
          <w:delText>1</w:delText>
        </w:r>
      </w:del>
      <w:ins w:id="19" w:author="Zuzana" w:date="2021-01-15T12:07:00Z">
        <w:r w:rsidR="001073CA">
          <w:rPr>
            <w:rFonts w:ascii="Verdana" w:hAnsi="Verdana"/>
            <w:sz w:val="20"/>
            <w:szCs w:val="20"/>
            <w:lang w:val="sk-SK" w:eastAsia="cs-CZ"/>
          </w:rPr>
          <w:t>7.0</w:t>
        </w:r>
      </w:ins>
      <w:r>
        <w:rPr>
          <w:rFonts w:ascii="Verdana" w:hAnsi="Verdana"/>
          <w:sz w:val="20"/>
          <w:szCs w:val="20"/>
          <w:lang w:val="sk-SK" w:eastAsia="cs-CZ"/>
        </w:rPr>
        <w:t xml:space="preserve">; platnosť od: </w:t>
      </w:r>
      <w:del w:id="20" w:author="Zuzana" w:date="2021-01-15T12:07:00Z">
        <w:r w:rsidR="00AC2E42" w:rsidDel="001073CA">
          <w:rPr>
            <w:rFonts w:ascii="Verdana" w:hAnsi="Verdana"/>
            <w:sz w:val="20"/>
            <w:szCs w:val="20"/>
            <w:lang w:val="sk-SK" w:eastAsia="cs-CZ"/>
          </w:rPr>
          <w:delText>29</w:delText>
        </w:r>
      </w:del>
      <w:ins w:id="21" w:author="Zuzana" w:date="2021-01-15T12:07:00Z">
        <w:r w:rsidR="001073CA">
          <w:rPr>
            <w:rFonts w:ascii="Verdana" w:hAnsi="Verdana"/>
            <w:sz w:val="20"/>
            <w:szCs w:val="20"/>
            <w:lang w:val="sk-SK" w:eastAsia="cs-CZ"/>
          </w:rPr>
          <w:t>21</w:t>
        </w:r>
      </w:ins>
      <w:r w:rsidR="008C3FAB" w:rsidRPr="008C3FAB">
        <w:rPr>
          <w:rFonts w:ascii="Verdana" w:hAnsi="Verdana"/>
          <w:sz w:val="20"/>
          <w:szCs w:val="20"/>
          <w:lang w:val="sk-SK" w:eastAsia="cs-CZ"/>
        </w:rPr>
        <w:t xml:space="preserve">. </w:t>
      </w:r>
      <w:del w:id="22" w:author="Zuzana" w:date="2021-01-15T12:07:00Z">
        <w:r w:rsidR="00B70CB9" w:rsidDel="001073CA">
          <w:rPr>
            <w:rFonts w:ascii="Verdana" w:hAnsi="Verdana"/>
            <w:sz w:val="20"/>
            <w:szCs w:val="20"/>
            <w:lang w:val="sk-SK" w:eastAsia="cs-CZ"/>
          </w:rPr>
          <w:delText>0</w:delText>
        </w:r>
        <w:r w:rsidR="00AC2E42" w:rsidDel="001073CA">
          <w:rPr>
            <w:rFonts w:ascii="Verdana" w:hAnsi="Verdana"/>
            <w:sz w:val="20"/>
            <w:szCs w:val="20"/>
            <w:lang w:val="sk-SK" w:eastAsia="cs-CZ"/>
          </w:rPr>
          <w:delText>9</w:delText>
        </w:r>
      </w:del>
      <w:ins w:id="23" w:author="Zuzana" w:date="2021-01-15T12:07:00Z">
        <w:r w:rsidR="001073CA">
          <w:rPr>
            <w:rFonts w:ascii="Verdana" w:hAnsi="Verdana"/>
            <w:sz w:val="20"/>
            <w:szCs w:val="20"/>
            <w:lang w:val="sk-SK" w:eastAsia="cs-CZ"/>
          </w:rPr>
          <w:t>01</w:t>
        </w:r>
      </w:ins>
      <w:r w:rsidR="008C3FAB" w:rsidRPr="008C3FAB">
        <w:rPr>
          <w:rFonts w:ascii="Verdana" w:hAnsi="Verdana"/>
          <w:sz w:val="20"/>
          <w:szCs w:val="20"/>
          <w:lang w:val="sk-SK" w:eastAsia="cs-CZ"/>
        </w:rPr>
        <w:t xml:space="preserve">. </w:t>
      </w:r>
      <w:del w:id="24" w:author="Zuzana" w:date="2021-01-15T12:07:00Z">
        <w:r w:rsidR="00B70CB9" w:rsidRPr="008C3FAB" w:rsidDel="001073CA">
          <w:rPr>
            <w:rFonts w:ascii="Verdana" w:hAnsi="Verdana"/>
            <w:sz w:val="20"/>
            <w:szCs w:val="20"/>
            <w:lang w:val="sk-SK" w:eastAsia="cs-CZ"/>
          </w:rPr>
          <w:delText>20</w:delText>
        </w:r>
        <w:r w:rsidR="00B70CB9" w:rsidDel="001073CA">
          <w:rPr>
            <w:rFonts w:ascii="Verdana" w:hAnsi="Verdana"/>
            <w:sz w:val="20"/>
            <w:szCs w:val="20"/>
            <w:lang w:val="sk-SK" w:eastAsia="cs-CZ"/>
          </w:rPr>
          <w:delText>20</w:delText>
        </w:r>
      </w:del>
      <w:ins w:id="25" w:author="Zuzana" w:date="2021-01-15T12:07:00Z">
        <w:r w:rsidR="001073CA" w:rsidRPr="008C3FAB">
          <w:rPr>
            <w:rFonts w:ascii="Verdana" w:hAnsi="Verdana"/>
            <w:sz w:val="20"/>
            <w:szCs w:val="20"/>
            <w:lang w:val="sk-SK" w:eastAsia="cs-CZ"/>
          </w:rPr>
          <w:t>20</w:t>
        </w:r>
        <w:r w:rsidR="001073CA">
          <w:rPr>
            <w:rFonts w:ascii="Verdana" w:hAnsi="Verdana"/>
            <w:sz w:val="20"/>
            <w:szCs w:val="20"/>
            <w:lang w:val="sk-SK" w:eastAsia="cs-CZ"/>
          </w:rPr>
          <w:t>21</w:t>
        </w:r>
      </w:ins>
      <w:r>
        <w:rPr>
          <w:rFonts w:ascii="Verdana" w:hAnsi="Verdana"/>
          <w:sz w:val="20"/>
          <w:szCs w:val="20"/>
          <w:lang w:val="sk-SK" w:eastAsia="cs-CZ"/>
        </w:rPr>
        <w:t xml:space="preserve">, účinnosť od: </w:t>
      </w:r>
      <w:del w:id="26" w:author="Zuzana" w:date="2021-01-15T12:07:00Z">
        <w:r w:rsidR="00AC2E42" w:rsidDel="001073CA">
          <w:rPr>
            <w:rFonts w:ascii="Verdana" w:hAnsi="Verdana"/>
            <w:sz w:val="20"/>
            <w:szCs w:val="20"/>
            <w:lang w:val="sk-SK" w:eastAsia="cs-CZ"/>
          </w:rPr>
          <w:delText>29</w:delText>
        </w:r>
      </w:del>
      <w:ins w:id="27" w:author="Zuzana" w:date="2021-01-15T12:07:00Z">
        <w:r w:rsidR="001073CA">
          <w:rPr>
            <w:rFonts w:ascii="Verdana" w:hAnsi="Verdana"/>
            <w:sz w:val="20"/>
            <w:szCs w:val="20"/>
            <w:lang w:val="sk-SK" w:eastAsia="cs-CZ"/>
          </w:rPr>
          <w:t>21</w:t>
        </w:r>
      </w:ins>
      <w:r w:rsidR="008C3FAB" w:rsidRPr="008C3FAB">
        <w:rPr>
          <w:rFonts w:ascii="Verdana" w:hAnsi="Verdana"/>
          <w:sz w:val="20"/>
          <w:szCs w:val="20"/>
          <w:lang w:val="sk-SK" w:eastAsia="cs-CZ"/>
        </w:rPr>
        <w:t xml:space="preserve">. </w:t>
      </w:r>
      <w:del w:id="28" w:author="Zuzana" w:date="2021-01-15T12:07:00Z">
        <w:r w:rsidR="00B70CB9" w:rsidDel="001073CA">
          <w:rPr>
            <w:rFonts w:ascii="Verdana" w:hAnsi="Verdana"/>
            <w:sz w:val="20"/>
            <w:szCs w:val="20"/>
            <w:lang w:val="sk-SK" w:eastAsia="cs-CZ"/>
          </w:rPr>
          <w:delText>0</w:delText>
        </w:r>
        <w:r w:rsidR="00AC2E42" w:rsidDel="001073CA">
          <w:rPr>
            <w:rFonts w:ascii="Verdana" w:hAnsi="Verdana"/>
            <w:sz w:val="20"/>
            <w:szCs w:val="20"/>
            <w:lang w:val="sk-SK" w:eastAsia="cs-CZ"/>
          </w:rPr>
          <w:delText>9</w:delText>
        </w:r>
      </w:del>
      <w:ins w:id="29" w:author="Zuzana" w:date="2021-01-15T12:07:00Z">
        <w:r w:rsidR="001073CA">
          <w:rPr>
            <w:rFonts w:ascii="Verdana" w:hAnsi="Verdana"/>
            <w:sz w:val="20"/>
            <w:szCs w:val="20"/>
            <w:lang w:val="sk-SK" w:eastAsia="cs-CZ"/>
          </w:rPr>
          <w:t>01</w:t>
        </w:r>
      </w:ins>
      <w:r w:rsidR="008C3FAB" w:rsidRPr="008C3FAB">
        <w:rPr>
          <w:rFonts w:ascii="Verdana" w:hAnsi="Verdana"/>
          <w:sz w:val="20"/>
          <w:szCs w:val="20"/>
          <w:lang w:val="sk-SK" w:eastAsia="cs-CZ"/>
        </w:rPr>
        <w:t xml:space="preserve">. </w:t>
      </w:r>
      <w:del w:id="30" w:author="Zuzana" w:date="2021-01-15T12:07:00Z">
        <w:r w:rsidR="00B70CB9" w:rsidRPr="008C3FAB" w:rsidDel="001073CA">
          <w:rPr>
            <w:rFonts w:ascii="Verdana" w:hAnsi="Verdana"/>
            <w:sz w:val="20"/>
            <w:szCs w:val="20"/>
            <w:lang w:val="sk-SK" w:eastAsia="cs-CZ"/>
          </w:rPr>
          <w:delText>20</w:delText>
        </w:r>
        <w:r w:rsidR="00B70CB9" w:rsidDel="001073CA">
          <w:rPr>
            <w:rFonts w:ascii="Verdana" w:hAnsi="Verdana"/>
            <w:sz w:val="20"/>
            <w:szCs w:val="20"/>
            <w:lang w:val="sk-SK" w:eastAsia="cs-CZ"/>
          </w:rPr>
          <w:delText>20</w:delText>
        </w:r>
      </w:del>
      <w:ins w:id="31" w:author="Zuzana" w:date="2021-01-15T12:07:00Z">
        <w:r w:rsidR="001073CA" w:rsidRPr="008C3FAB">
          <w:rPr>
            <w:rFonts w:ascii="Verdana" w:hAnsi="Verdana"/>
            <w:sz w:val="20"/>
            <w:szCs w:val="20"/>
            <w:lang w:val="sk-SK" w:eastAsia="cs-CZ"/>
          </w:rPr>
          <w:t>20</w:t>
        </w:r>
        <w:r w:rsidR="001073CA">
          <w:rPr>
            <w:rFonts w:ascii="Verdana" w:hAnsi="Verdana"/>
            <w:sz w:val="20"/>
            <w:szCs w:val="20"/>
            <w:lang w:val="sk-SK" w:eastAsia="cs-CZ"/>
          </w:rPr>
          <w:t>21</w:t>
        </w:r>
      </w:ins>
    </w:p>
    <w:p w14:paraId="79F4A8AB" w14:textId="77777777" w:rsidR="00DE57DE" w:rsidRPr="00DE57DE" w:rsidRDefault="00DE57DE" w:rsidP="00DE57DE">
      <w:pPr>
        <w:spacing w:line="360" w:lineRule="auto"/>
        <w:rPr>
          <w:rFonts w:ascii="Verdana" w:hAnsi="Verdana"/>
          <w:sz w:val="18"/>
          <w:szCs w:val="18"/>
          <w:lang w:val="sk-SK" w:eastAsia="sk-SK"/>
        </w:rPr>
      </w:pPr>
    </w:p>
    <w:p w14:paraId="39F7948B" w14:textId="77777777" w:rsidR="00F13B33" w:rsidRPr="0017594C" w:rsidRDefault="00F13B33" w:rsidP="00B72620">
      <w:pPr>
        <w:pStyle w:val="Nadpis1"/>
        <w:numPr>
          <w:ilvl w:val="0"/>
          <w:numId w:val="0"/>
        </w:numPr>
        <w:jc w:val="both"/>
        <w:rPr>
          <w:lang w:val="sk-SK"/>
        </w:rPr>
      </w:pPr>
      <w:bookmarkStart w:id="32" w:name="_Toc440375085"/>
      <w:bookmarkStart w:id="33" w:name="_Toc38008850"/>
      <w:r w:rsidRPr="0017594C">
        <w:rPr>
          <w:lang w:val="sk-SK"/>
        </w:rPr>
        <w:lastRenderedPageBreak/>
        <w:t>Obsah</w:t>
      </w:r>
      <w:bookmarkEnd w:id="32"/>
      <w:bookmarkEnd w:id="33"/>
    </w:p>
    <w:p w14:paraId="687C5A41" w14:textId="77777777" w:rsidR="000A2A64"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38008850" w:history="1">
        <w:r w:rsidR="000A2A64" w:rsidRPr="00B3344E">
          <w:rPr>
            <w:rStyle w:val="Hypertextovprepojenie"/>
            <w:noProof/>
            <w:lang w:val="sk-SK"/>
          </w:rPr>
          <w:t>Obsah</w:t>
        </w:r>
        <w:r w:rsidR="000A2A64">
          <w:rPr>
            <w:noProof/>
            <w:webHidden/>
          </w:rPr>
          <w:tab/>
        </w:r>
        <w:r w:rsidR="000A2A64">
          <w:rPr>
            <w:noProof/>
            <w:webHidden/>
          </w:rPr>
          <w:fldChar w:fldCharType="begin"/>
        </w:r>
        <w:r w:rsidR="000A2A64">
          <w:rPr>
            <w:noProof/>
            <w:webHidden/>
          </w:rPr>
          <w:instrText xml:space="preserve"> PAGEREF _Toc38008850 \h </w:instrText>
        </w:r>
        <w:r w:rsidR="000A2A64">
          <w:rPr>
            <w:noProof/>
            <w:webHidden/>
          </w:rPr>
        </w:r>
        <w:r w:rsidR="000A2A64">
          <w:rPr>
            <w:noProof/>
            <w:webHidden/>
          </w:rPr>
          <w:fldChar w:fldCharType="separate"/>
        </w:r>
        <w:r w:rsidR="00ED4ECE">
          <w:rPr>
            <w:noProof/>
            <w:webHidden/>
          </w:rPr>
          <w:t>2</w:t>
        </w:r>
        <w:r w:rsidR="000A2A64">
          <w:rPr>
            <w:noProof/>
            <w:webHidden/>
          </w:rPr>
          <w:fldChar w:fldCharType="end"/>
        </w:r>
      </w:hyperlink>
    </w:p>
    <w:p w14:paraId="059F554B" w14:textId="77777777" w:rsidR="000A2A64" w:rsidRDefault="0087670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51" w:history="1">
        <w:r w:rsidR="000A2A64" w:rsidRPr="00B3344E">
          <w:rPr>
            <w:rStyle w:val="Hypertextovprepojenie"/>
            <w:noProof/>
            <w:lang w:val="sk-SK"/>
          </w:rPr>
          <w:t>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Úvod</w:t>
        </w:r>
        <w:r w:rsidR="000A2A64">
          <w:rPr>
            <w:noProof/>
            <w:webHidden/>
          </w:rPr>
          <w:tab/>
        </w:r>
        <w:r w:rsidR="000A2A64">
          <w:rPr>
            <w:noProof/>
            <w:webHidden/>
          </w:rPr>
          <w:fldChar w:fldCharType="begin"/>
        </w:r>
        <w:r w:rsidR="000A2A64">
          <w:rPr>
            <w:noProof/>
            <w:webHidden/>
          </w:rPr>
          <w:instrText xml:space="preserve"> PAGEREF _Toc38008851 \h </w:instrText>
        </w:r>
        <w:r w:rsidR="000A2A64">
          <w:rPr>
            <w:noProof/>
            <w:webHidden/>
          </w:rPr>
        </w:r>
        <w:r w:rsidR="000A2A64">
          <w:rPr>
            <w:noProof/>
            <w:webHidden/>
          </w:rPr>
          <w:fldChar w:fldCharType="separate"/>
        </w:r>
        <w:r w:rsidR="00ED4ECE">
          <w:rPr>
            <w:noProof/>
            <w:webHidden/>
          </w:rPr>
          <w:t>4</w:t>
        </w:r>
        <w:r w:rsidR="000A2A64">
          <w:rPr>
            <w:noProof/>
            <w:webHidden/>
          </w:rPr>
          <w:fldChar w:fldCharType="end"/>
        </w:r>
      </w:hyperlink>
    </w:p>
    <w:p w14:paraId="4C97E461"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2" w:history="1">
        <w:r w:rsidR="000A2A64" w:rsidRPr="00B3344E">
          <w:rPr>
            <w:rStyle w:val="Hypertextovprepojenie"/>
            <w:noProof/>
            <w:lang w:val="sk-SK"/>
            <w14:scene3d>
              <w14:camera w14:prst="orthographicFront"/>
              <w14:lightRig w14:rig="threePt" w14:dir="t">
                <w14:rot w14:lat="0" w14:lon="0" w14:rev="0"/>
              </w14:lightRig>
            </w14:scene3d>
          </w:rPr>
          <w:t>1.1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Cieľ príručky</w:t>
        </w:r>
        <w:r w:rsidR="000A2A64">
          <w:rPr>
            <w:noProof/>
            <w:webHidden/>
          </w:rPr>
          <w:tab/>
        </w:r>
        <w:r w:rsidR="000A2A64">
          <w:rPr>
            <w:noProof/>
            <w:webHidden/>
          </w:rPr>
          <w:fldChar w:fldCharType="begin"/>
        </w:r>
        <w:r w:rsidR="000A2A64">
          <w:rPr>
            <w:noProof/>
            <w:webHidden/>
          </w:rPr>
          <w:instrText xml:space="preserve"> PAGEREF _Toc38008852 \h </w:instrText>
        </w:r>
        <w:r w:rsidR="000A2A64">
          <w:rPr>
            <w:noProof/>
            <w:webHidden/>
          </w:rPr>
        </w:r>
        <w:r w:rsidR="000A2A64">
          <w:rPr>
            <w:noProof/>
            <w:webHidden/>
          </w:rPr>
          <w:fldChar w:fldCharType="separate"/>
        </w:r>
        <w:r w:rsidR="00ED4ECE">
          <w:rPr>
            <w:noProof/>
            <w:webHidden/>
          </w:rPr>
          <w:t>4</w:t>
        </w:r>
        <w:r w:rsidR="000A2A64">
          <w:rPr>
            <w:noProof/>
            <w:webHidden/>
          </w:rPr>
          <w:fldChar w:fldCharType="end"/>
        </w:r>
      </w:hyperlink>
    </w:p>
    <w:p w14:paraId="7A2137AC"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3" w:history="1">
        <w:r w:rsidR="000A2A64" w:rsidRPr="00B3344E">
          <w:rPr>
            <w:rStyle w:val="Hypertextovprepojenie"/>
            <w:noProof/>
            <w:lang w:val="sk-SK"/>
            <w14:scene3d>
              <w14:camera w14:prst="orthographicFront"/>
              <w14:lightRig w14:rig="threePt" w14:dir="t">
                <w14:rot w14:lat="0" w14:lon="0" w14:rev="0"/>
              </w14:lightRig>
            </w14:scene3d>
          </w:rPr>
          <w:t>1.2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Zoznam použitých skratiek</w:t>
        </w:r>
        <w:r w:rsidR="000A2A64">
          <w:rPr>
            <w:noProof/>
            <w:webHidden/>
          </w:rPr>
          <w:tab/>
        </w:r>
        <w:r w:rsidR="000A2A64">
          <w:rPr>
            <w:noProof/>
            <w:webHidden/>
          </w:rPr>
          <w:fldChar w:fldCharType="begin"/>
        </w:r>
        <w:r w:rsidR="000A2A64">
          <w:rPr>
            <w:noProof/>
            <w:webHidden/>
          </w:rPr>
          <w:instrText xml:space="preserve"> PAGEREF _Toc38008853 \h </w:instrText>
        </w:r>
        <w:r w:rsidR="000A2A64">
          <w:rPr>
            <w:noProof/>
            <w:webHidden/>
          </w:rPr>
        </w:r>
        <w:r w:rsidR="000A2A64">
          <w:rPr>
            <w:noProof/>
            <w:webHidden/>
          </w:rPr>
          <w:fldChar w:fldCharType="separate"/>
        </w:r>
        <w:r w:rsidR="00ED4ECE">
          <w:rPr>
            <w:noProof/>
            <w:webHidden/>
          </w:rPr>
          <w:t>4</w:t>
        </w:r>
        <w:r w:rsidR="000A2A64">
          <w:rPr>
            <w:noProof/>
            <w:webHidden/>
          </w:rPr>
          <w:fldChar w:fldCharType="end"/>
        </w:r>
      </w:hyperlink>
    </w:p>
    <w:p w14:paraId="6761CAE7"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4" w:history="1">
        <w:r w:rsidR="000A2A64" w:rsidRPr="00B3344E">
          <w:rPr>
            <w:rStyle w:val="Hypertextovprepojenie"/>
            <w:noProof/>
            <w:lang w:val="sk-SK"/>
            <w14:scene3d>
              <w14:camera w14:prst="orthographicFront"/>
              <w14:lightRig w14:rig="threePt" w14:dir="t">
                <w14:rot w14:lat="0" w14:lon="0" w14:rev="0"/>
              </w14:lightRig>
            </w14:scene3d>
          </w:rPr>
          <w:t>1.3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Definícia pojmov</w:t>
        </w:r>
        <w:r w:rsidR="000A2A64">
          <w:rPr>
            <w:noProof/>
            <w:webHidden/>
          </w:rPr>
          <w:tab/>
        </w:r>
        <w:r w:rsidR="000A2A64">
          <w:rPr>
            <w:noProof/>
            <w:webHidden/>
          </w:rPr>
          <w:fldChar w:fldCharType="begin"/>
        </w:r>
        <w:r w:rsidR="000A2A64">
          <w:rPr>
            <w:noProof/>
            <w:webHidden/>
          </w:rPr>
          <w:instrText xml:space="preserve"> PAGEREF _Toc38008854 \h </w:instrText>
        </w:r>
        <w:r w:rsidR="000A2A64">
          <w:rPr>
            <w:noProof/>
            <w:webHidden/>
          </w:rPr>
        </w:r>
        <w:r w:rsidR="000A2A64">
          <w:rPr>
            <w:noProof/>
            <w:webHidden/>
          </w:rPr>
          <w:fldChar w:fldCharType="separate"/>
        </w:r>
        <w:r w:rsidR="00ED4ECE">
          <w:rPr>
            <w:noProof/>
            <w:webHidden/>
          </w:rPr>
          <w:t>5</w:t>
        </w:r>
        <w:r w:rsidR="000A2A64">
          <w:rPr>
            <w:noProof/>
            <w:webHidden/>
          </w:rPr>
          <w:fldChar w:fldCharType="end"/>
        </w:r>
      </w:hyperlink>
    </w:p>
    <w:p w14:paraId="2DB1DEDB" w14:textId="77777777" w:rsidR="000A2A64" w:rsidRDefault="0087670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55" w:history="1">
        <w:r w:rsidR="000A2A64" w:rsidRPr="00B3344E">
          <w:rPr>
            <w:rStyle w:val="Hypertextovprepojenie"/>
            <w:noProof/>
            <w:lang w:val="sk-SK"/>
          </w:rPr>
          <w:t>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Schvaľovanie žiadostí o NFP</w:t>
        </w:r>
        <w:r w:rsidR="000A2A64">
          <w:rPr>
            <w:noProof/>
            <w:webHidden/>
          </w:rPr>
          <w:tab/>
        </w:r>
        <w:r w:rsidR="000A2A64">
          <w:rPr>
            <w:noProof/>
            <w:webHidden/>
          </w:rPr>
          <w:fldChar w:fldCharType="begin"/>
        </w:r>
        <w:r w:rsidR="000A2A64">
          <w:rPr>
            <w:noProof/>
            <w:webHidden/>
          </w:rPr>
          <w:instrText xml:space="preserve"> PAGEREF _Toc38008855 \h </w:instrText>
        </w:r>
        <w:r w:rsidR="000A2A64">
          <w:rPr>
            <w:noProof/>
            <w:webHidden/>
          </w:rPr>
        </w:r>
        <w:r w:rsidR="000A2A64">
          <w:rPr>
            <w:noProof/>
            <w:webHidden/>
          </w:rPr>
          <w:fldChar w:fldCharType="separate"/>
        </w:r>
        <w:r w:rsidR="00ED4ECE">
          <w:rPr>
            <w:noProof/>
            <w:webHidden/>
          </w:rPr>
          <w:t>10</w:t>
        </w:r>
        <w:r w:rsidR="000A2A64">
          <w:rPr>
            <w:noProof/>
            <w:webHidden/>
          </w:rPr>
          <w:fldChar w:fldCharType="end"/>
        </w:r>
      </w:hyperlink>
    </w:p>
    <w:p w14:paraId="1BBF305B"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6" w:history="1">
        <w:r w:rsidR="000A2A64" w:rsidRPr="00B3344E">
          <w:rPr>
            <w:rStyle w:val="Hypertextovprepojenie"/>
            <w:noProof/>
            <w:lang w:val="sk-SK"/>
            <w14:scene3d>
              <w14:camera w14:prst="orthographicFront"/>
              <w14:lightRig w14:rig="threePt" w14:dir="t">
                <w14:rot w14:lat="0" w14:lon="0" w14:rev="0"/>
              </w14:lightRig>
            </w14:scene3d>
          </w:rPr>
          <w:t>2.1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Administratívne overenie žiadostí o NFP</w:t>
        </w:r>
        <w:r w:rsidR="000A2A64">
          <w:rPr>
            <w:noProof/>
            <w:webHidden/>
          </w:rPr>
          <w:tab/>
        </w:r>
        <w:r w:rsidR="000A2A64">
          <w:rPr>
            <w:noProof/>
            <w:webHidden/>
          </w:rPr>
          <w:fldChar w:fldCharType="begin"/>
        </w:r>
        <w:r w:rsidR="000A2A64">
          <w:rPr>
            <w:noProof/>
            <w:webHidden/>
          </w:rPr>
          <w:instrText xml:space="preserve"> PAGEREF _Toc38008856 \h </w:instrText>
        </w:r>
        <w:r w:rsidR="000A2A64">
          <w:rPr>
            <w:noProof/>
            <w:webHidden/>
          </w:rPr>
        </w:r>
        <w:r w:rsidR="000A2A64">
          <w:rPr>
            <w:noProof/>
            <w:webHidden/>
          </w:rPr>
          <w:fldChar w:fldCharType="separate"/>
        </w:r>
        <w:r w:rsidR="00ED4ECE">
          <w:rPr>
            <w:noProof/>
            <w:webHidden/>
          </w:rPr>
          <w:t>10</w:t>
        </w:r>
        <w:r w:rsidR="000A2A64">
          <w:rPr>
            <w:noProof/>
            <w:webHidden/>
          </w:rPr>
          <w:fldChar w:fldCharType="end"/>
        </w:r>
      </w:hyperlink>
    </w:p>
    <w:p w14:paraId="10AEE0C3"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7" w:history="1">
        <w:r w:rsidR="000A2A64" w:rsidRPr="00B3344E">
          <w:rPr>
            <w:rStyle w:val="Hypertextovprepojenie"/>
            <w:noProof/>
            <w:lang w:val="sk-SK"/>
            <w14:scene3d>
              <w14:camera w14:prst="orthographicFront"/>
              <w14:lightRig w14:rig="threePt" w14:dir="t">
                <w14:rot w14:lat="0" w14:lon="0" w14:rev="0"/>
              </w14:lightRig>
            </w14:scene3d>
          </w:rPr>
          <w:t>2.2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Odborné hodnotenie a výber žiadostí o NFP</w:t>
        </w:r>
        <w:r w:rsidR="000A2A64">
          <w:rPr>
            <w:noProof/>
            <w:webHidden/>
          </w:rPr>
          <w:tab/>
        </w:r>
        <w:r w:rsidR="000A2A64">
          <w:rPr>
            <w:noProof/>
            <w:webHidden/>
          </w:rPr>
          <w:fldChar w:fldCharType="begin"/>
        </w:r>
        <w:r w:rsidR="000A2A64">
          <w:rPr>
            <w:noProof/>
            <w:webHidden/>
          </w:rPr>
          <w:instrText xml:space="preserve"> PAGEREF _Toc38008857 \h </w:instrText>
        </w:r>
        <w:r w:rsidR="000A2A64">
          <w:rPr>
            <w:noProof/>
            <w:webHidden/>
          </w:rPr>
        </w:r>
        <w:r w:rsidR="000A2A64">
          <w:rPr>
            <w:noProof/>
            <w:webHidden/>
          </w:rPr>
          <w:fldChar w:fldCharType="separate"/>
        </w:r>
        <w:r w:rsidR="00ED4ECE">
          <w:rPr>
            <w:noProof/>
            <w:webHidden/>
          </w:rPr>
          <w:t>10</w:t>
        </w:r>
        <w:r w:rsidR="000A2A64">
          <w:rPr>
            <w:noProof/>
            <w:webHidden/>
          </w:rPr>
          <w:fldChar w:fldCharType="end"/>
        </w:r>
      </w:hyperlink>
    </w:p>
    <w:p w14:paraId="1FF15A2E"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8" w:history="1">
        <w:r w:rsidR="000A2A64" w:rsidRPr="00B3344E">
          <w:rPr>
            <w:rStyle w:val="Hypertextovprepojenie"/>
            <w:noProof/>
            <w:lang w:val="sk-SK"/>
            <w14:scene3d>
              <w14:camera w14:prst="orthographicFront"/>
              <w14:lightRig w14:rig="threePt" w14:dir="t">
                <w14:rot w14:lat="0" w14:lon="0" w14:rev="0"/>
              </w14:lightRig>
            </w14:scene3d>
          </w:rPr>
          <w:t>2.3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Vydávanie rozhodnutí</w:t>
        </w:r>
        <w:r w:rsidR="000A2A64">
          <w:rPr>
            <w:noProof/>
            <w:webHidden/>
          </w:rPr>
          <w:tab/>
        </w:r>
        <w:r w:rsidR="000A2A64">
          <w:rPr>
            <w:noProof/>
            <w:webHidden/>
          </w:rPr>
          <w:fldChar w:fldCharType="begin"/>
        </w:r>
        <w:r w:rsidR="000A2A64">
          <w:rPr>
            <w:noProof/>
            <w:webHidden/>
          </w:rPr>
          <w:instrText xml:space="preserve"> PAGEREF _Toc38008858 \h </w:instrText>
        </w:r>
        <w:r w:rsidR="000A2A64">
          <w:rPr>
            <w:noProof/>
            <w:webHidden/>
          </w:rPr>
        </w:r>
        <w:r w:rsidR="000A2A64">
          <w:rPr>
            <w:noProof/>
            <w:webHidden/>
          </w:rPr>
          <w:fldChar w:fldCharType="separate"/>
        </w:r>
        <w:r w:rsidR="00ED4ECE">
          <w:rPr>
            <w:noProof/>
            <w:webHidden/>
          </w:rPr>
          <w:t>10</w:t>
        </w:r>
        <w:r w:rsidR="000A2A64">
          <w:rPr>
            <w:noProof/>
            <w:webHidden/>
          </w:rPr>
          <w:fldChar w:fldCharType="end"/>
        </w:r>
      </w:hyperlink>
    </w:p>
    <w:p w14:paraId="091D592D" w14:textId="77777777" w:rsidR="000A2A64" w:rsidRDefault="0087670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59" w:history="1">
        <w:r w:rsidR="000A2A64" w:rsidRPr="00B3344E">
          <w:rPr>
            <w:rStyle w:val="Hypertextovprepojenie"/>
            <w:noProof/>
            <w:lang w:val="sk-SK"/>
          </w:rPr>
          <w:t>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Popis procesov odborného hodnotenia</w:t>
        </w:r>
        <w:r w:rsidR="000A2A64">
          <w:rPr>
            <w:noProof/>
            <w:webHidden/>
          </w:rPr>
          <w:tab/>
        </w:r>
        <w:r w:rsidR="000A2A64">
          <w:rPr>
            <w:noProof/>
            <w:webHidden/>
          </w:rPr>
          <w:fldChar w:fldCharType="begin"/>
        </w:r>
        <w:r w:rsidR="000A2A64">
          <w:rPr>
            <w:noProof/>
            <w:webHidden/>
          </w:rPr>
          <w:instrText xml:space="preserve"> PAGEREF _Toc38008859 \h </w:instrText>
        </w:r>
        <w:r w:rsidR="000A2A64">
          <w:rPr>
            <w:noProof/>
            <w:webHidden/>
          </w:rPr>
        </w:r>
        <w:r w:rsidR="000A2A64">
          <w:rPr>
            <w:noProof/>
            <w:webHidden/>
          </w:rPr>
          <w:fldChar w:fldCharType="separate"/>
        </w:r>
        <w:r w:rsidR="00ED4ECE">
          <w:rPr>
            <w:noProof/>
            <w:webHidden/>
          </w:rPr>
          <w:t>11</w:t>
        </w:r>
        <w:r w:rsidR="000A2A64">
          <w:rPr>
            <w:noProof/>
            <w:webHidden/>
          </w:rPr>
          <w:fldChar w:fldCharType="end"/>
        </w:r>
      </w:hyperlink>
    </w:p>
    <w:p w14:paraId="45F2CB3E"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0" w:history="1">
        <w:r w:rsidR="000A2A64" w:rsidRPr="00B3344E">
          <w:rPr>
            <w:rStyle w:val="Hypertextovprepojenie"/>
            <w:noProof/>
            <w:lang w:val="sk-SK"/>
            <w14:scene3d>
              <w14:camera w14:prst="orthographicFront"/>
              <w14:lightRig w14:rig="threePt" w14:dir="t">
                <w14:rot w14:lat="0" w14:lon="0" w14:rev="0"/>
              </w14:lightRig>
            </w14:scene3d>
          </w:rPr>
          <w:t>3.1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Kritériá pre výber projektov</w:t>
        </w:r>
        <w:r w:rsidR="000A2A64">
          <w:rPr>
            <w:noProof/>
            <w:webHidden/>
          </w:rPr>
          <w:tab/>
        </w:r>
        <w:r w:rsidR="000A2A64">
          <w:rPr>
            <w:noProof/>
            <w:webHidden/>
          </w:rPr>
          <w:fldChar w:fldCharType="begin"/>
        </w:r>
        <w:r w:rsidR="000A2A64">
          <w:rPr>
            <w:noProof/>
            <w:webHidden/>
          </w:rPr>
          <w:instrText xml:space="preserve"> PAGEREF _Toc38008860 \h </w:instrText>
        </w:r>
        <w:r w:rsidR="000A2A64">
          <w:rPr>
            <w:noProof/>
            <w:webHidden/>
          </w:rPr>
        </w:r>
        <w:r w:rsidR="000A2A64">
          <w:rPr>
            <w:noProof/>
            <w:webHidden/>
          </w:rPr>
          <w:fldChar w:fldCharType="separate"/>
        </w:r>
        <w:r w:rsidR="00ED4ECE">
          <w:rPr>
            <w:noProof/>
            <w:webHidden/>
          </w:rPr>
          <w:t>11</w:t>
        </w:r>
        <w:r w:rsidR="000A2A64">
          <w:rPr>
            <w:noProof/>
            <w:webHidden/>
          </w:rPr>
          <w:fldChar w:fldCharType="end"/>
        </w:r>
      </w:hyperlink>
    </w:p>
    <w:p w14:paraId="0E6BF6B3"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1" w:history="1">
        <w:r w:rsidR="000A2A64" w:rsidRPr="00B3344E">
          <w:rPr>
            <w:rStyle w:val="Hypertextovprepojenie"/>
            <w:noProof/>
            <w:lang w:val="sk-SK"/>
            <w14:scene3d>
              <w14:camera w14:prst="orthographicFront"/>
              <w14:lightRig w14:rig="threePt" w14:dir="t">
                <w14:rot w14:lat="0" w14:lon="0" w14:rev="0"/>
              </w14:lightRig>
            </w14:scene3d>
          </w:rPr>
          <w:t>3.2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Výber odborných hodnotiteľov</w:t>
        </w:r>
        <w:r w:rsidR="000A2A64">
          <w:rPr>
            <w:noProof/>
            <w:webHidden/>
          </w:rPr>
          <w:tab/>
        </w:r>
        <w:r w:rsidR="000A2A64">
          <w:rPr>
            <w:noProof/>
            <w:webHidden/>
          </w:rPr>
          <w:fldChar w:fldCharType="begin"/>
        </w:r>
        <w:r w:rsidR="000A2A64">
          <w:rPr>
            <w:noProof/>
            <w:webHidden/>
          </w:rPr>
          <w:instrText xml:space="preserve"> PAGEREF _Toc38008861 \h </w:instrText>
        </w:r>
        <w:r w:rsidR="000A2A64">
          <w:rPr>
            <w:noProof/>
            <w:webHidden/>
          </w:rPr>
        </w:r>
        <w:r w:rsidR="000A2A64">
          <w:rPr>
            <w:noProof/>
            <w:webHidden/>
          </w:rPr>
          <w:fldChar w:fldCharType="separate"/>
        </w:r>
        <w:r w:rsidR="00ED4ECE">
          <w:rPr>
            <w:noProof/>
            <w:webHidden/>
          </w:rPr>
          <w:t>11</w:t>
        </w:r>
        <w:r w:rsidR="000A2A64">
          <w:rPr>
            <w:noProof/>
            <w:webHidden/>
          </w:rPr>
          <w:fldChar w:fldCharType="end"/>
        </w:r>
      </w:hyperlink>
    </w:p>
    <w:p w14:paraId="5EE3D717"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2" w:history="1">
        <w:r w:rsidR="000A2A64" w:rsidRPr="00B3344E">
          <w:rPr>
            <w:rStyle w:val="Hypertextovprepojenie"/>
            <w:noProof/>
            <w:lang w:val="sk-SK"/>
            <w14:scene3d>
              <w14:camera w14:prst="orthographicFront"/>
              <w14:lightRig w14:rig="threePt" w14:dir="t">
                <w14:rot w14:lat="0" w14:lon="0" w14:rev="0"/>
              </w14:lightRig>
            </w14:scene3d>
          </w:rPr>
          <w:t>3.3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Školenie odborných hodnotiteľov</w:t>
        </w:r>
        <w:r w:rsidR="000A2A64">
          <w:rPr>
            <w:noProof/>
            <w:webHidden/>
          </w:rPr>
          <w:tab/>
        </w:r>
        <w:r w:rsidR="000A2A64">
          <w:rPr>
            <w:noProof/>
            <w:webHidden/>
          </w:rPr>
          <w:fldChar w:fldCharType="begin"/>
        </w:r>
        <w:r w:rsidR="000A2A64">
          <w:rPr>
            <w:noProof/>
            <w:webHidden/>
          </w:rPr>
          <w:instrText xml:space="preserve"> PAGEREF _Toc38008862 \h </w:instrText>
        </w:r>
        <w:r w:rsidR="000A2A64">
          <w:rPr>
            <w:noProof/>
            <w:webHidden/>
          </w:rPr>
        </w:r>
        <w:r w:rsidR="000A2A64">
          <w:rPr>
            <w:noProof/>
            <w:webHidden/>
          </w:rPr>
          <w:fldChar w:fldCharType="separate"/>
        </w:r>
        <w:r w:rsidR="00ED4ECE">
          <w:rPr>
            <w:noProof/>
            <w:webHidden/>
          </w:rPr>
          <w:t>12</w:t>
        </w:r>
        <w:r w:rsidR="000A2A64">
          <w:rPr>
            <w:noProof/>
            <w:webHidden/>
          </w:rPr>
          <w:fldChar w:fldCharType="end"/>
        </w:r>
      </w:hyperlink>
    </w:p>
    <w:p w14:paraId="65BF71AF"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3" w:history="1">
        <w:r w:rsidR="000A2A64" w:rsidRPr="00B3344E">
          <w:rPr>
            <w:rStyle w:val="Hypertextovprepojenie"/>
            <w:noProof/>
            <w:lang w:val="sk-SK"/>
            <w14:scene3d>
              <w14:camera w14:prst="orthographicFront"/>
              <w14:lightRig w14:rig="threePt" w14:dir="t">
                <w14:rot w14:lat="0" w14:lon="0" w14:rev="0"/>
              </w14:lightRig>
            </w14:scene3d>
          </w:rPr>
          <w:t>3.4</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Organizačné a technické zabezpečenie priebehu odborného hodnotenia</w:t>
        </w:r>
        <w:r w:rsidR="000A2A64">
          <w:rPr>
            <w:noProof/>
            <w:webHidden/>
          </w:rPr>
          <w:tab/>
        </w:r>
        <w:r w:rsidR="000A2A64">
          <w:rPr>
            <w:noProof/>
            <w:webHidden/>
          </w:rPr>
          <w:fldChar w:fldCharType="begin"/>
        </w:r>
        <w:r w:rsidR="000A2A64">
          <w:rPr>
            <w:noProof/>
            <w:webHidden/>
          </w:rPr>
          <w:instrText xml:space="preserve"> PAGEREF _Toc38008863 \h </w:instrText>
        </w:r>
        <w:r w:rsidR="000A2A64">
          <w:rPr>
            <w:noProof/>
            <w:webHidden/>
          </w:rPr>
        </w:r>
        <w:r w:rsidR="000A2A64">
          <w:rPr>
            <w:noProof/>
            <w:webHidden/>
          </w:rPr>
          <w:fldChar w:fldCharType="separate"/>
        </w:r>
        <w:r w:rsidR="00ED4ECE">
          <w:rPr>
            <w:noProof/>
            <w:webHidden/>
          </w:rPr>
          <w:t>12</w:t>
        </w:r>
        <w:r w:rsidR="000A2A64">
          <w:rPr>
            <w:noProof/>
            <w:webHidden/>
          </w:rPr>
          <w:fldChar w:fldCharType="end"/>
        </w:r>
      </w:hyperlink>
    </w:p>
    <w:p w14:paraId="7C7928BA"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4" w:history="1">
        <w:r w:rsidR="000A2A64" w:rsidRPr="00B3344E">
          <w:rPr>
            <w:rStyle w:val="Hypertextovprepojenie"/>
            <w:noProof/>
            <w:lang w:val="sk-SK"/>
            <w14:scene3d>
              <w14:camera w14:prst="orthographicFront"/>
              <w14:lightRig w14:rig="threePt" w14:dir="t">
                <w14:rot w14:lat="0" w14:lon="0" w14:rev="0"/>
              </w14:lightRig>
            </w14:scene3d>
          </w:rPr>
          <w:t>3.5</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Spôsob vypracovania, odovzdávania a zadávania výstupov z odborného hodnotenia zo strany odborného hodnotiteľa</w:t>
        </w:r>
        <w:r w:rsidR="000A2A64">
          <w:rPr>
            <w:noProof/>
            <w:webHidden/>
          </w:rPr>
          <w:tab/>
        </w:r>
        <w:r w:rsidR="000A2A64">
          <w:rPr>
            <w:noProof/>
            <w:webHidden/>
          </w:rPr>
          <w:fldChar w:fldCharType="begin"/>
        </w:r>
        <w:r w:rsidR="000A2A64">
          <w:rPr>
            <w:noProof/>
            <w:webHidden/>
          </w:rPr>
          <w:instrText xml:space="preserve"> PAGEREF _Toc38008864 \h </w:instrText>
        </w:r>
        <w:r w:rsidR="000A2A64">
          <w:rPr>
            <w:noProof/>
            <w:webHidden/>
          </w:rPr>
        </w:r>
        <w:r w:rsidR="000A2A64">
          <w:rPr>
            <w:noProof/>
            <w:webHidden/>
          </w:rPr>
          <w:fldChar w:fldCharType="separate"/>
        </w:r>
        <w:r w:rsidR="00ED4ECE">
          <w:rPr>
            <w:noProof/>
            <w:webHidden/>
          </w:rPr>
          <w:t>15</w:t>
        </w:r>
        <w:r w:rsidR="000A2A64">
          <w:rPr>
            <w:noProof/>
            <w:webHidden/>
          </w:rPr>
          <w:fldChar w:fldCharType="end"/>
        </w:r>
      </w:hyperlink>
    </w:p>
    <w:p w14:paraId="4F1C65D3"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5" w:history="1">
        <w:r w:rsidR="000A2A64" w:rsidRPr="00B3344E">
          <w:rPr>
            <w:rStyle w:val="Hypertextovprepojenie"/>
            <w:noProof/>
            <w:lang w:val="sk-SK"/>
            <w14:scene3d>
              <w14:camera w14:prst="orthographicFront"/>
              <w14:lightRig w14:rig="threePt" w14:dir="t">
                <w14:rot w14:lat="0" w14:lon="0" w14:rev="0"/>
              </w14:lightRig>
            </w14:scene3d>
          </w:rPr>
          <w:t>3.6</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Postupy uplatňované v prípadoch nezhody odborných hodnotiteľov</w:t>
        </w:r>
        <w:r w:rsidR="000A2A64">
          <w:rPr>
            <w:noProof/>
            <w:webHidden/>
          </w:rPr>
          <w:tab/>
        </w:r>
        <w:r w:rsidR="000A2A64">
          <w:rPr>
            <w:noProof/>
            <w:webHidden/>
          </w:rPr>
          <w:fldChar w:fldCharType="begin"/>
        </w:r>
        <w:r w:rsidR="000A2A64">
          <w:rPr>
            <w:noProof/>
            <w:webHidden/>
          </w:rPr>
          <w:instrText xml:space="preserve"> PAGEREF _Toc38008865 \h </w:instrText>
        </w:r>
        <w:r w:rsidR="000A2A64">
          <w:rPr>
            <w:noProof/>
            <w:webHidden/>
          </w:rPr>
        </w:r>
        <w:r w:rsidR="000A2A64">
          <w:rPr>
            <w:noProof/>
            <w:webHidden/>
          </w:rPr>
          <w:fldChar w:fldCharType="separate"/>
        </w:r>
        <w:r w:rsidR="00ED4ECE">
          <w:rPr>
            <w:noProof/>
            <w:webHidden/>
          </w:rPr>
          <w:t>16</w:t>
        </w:r>
        <w:r w:rsidR="000A2A64">
          <w:rPr>
            <w:noProof/>
            <w:webHidden/>
          </w:rPr>
          <w:fldChar w:fldCharType="end"/>
        </w:r>
      </w:hyperlink>
    </w:p>
    <w:p w14:paraId="0F7B2C0B"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6" w:history="1">
        <w:r w:rsidR="000A2A64" w:rsidRPr="00B3344E">
          <w:rPr>
            <w:rStyle w:val="Hypertextovprepojenie"/>
            <w:noProof/>
            <w:lang w:val="sk-SK"/>
            <w14:scene3d>
              <w14:camera w14:prst="orthographicFront"/>
              <w14:lightRig w14:rig="threePt" w14:dir="t">
                <w14:rot w14:lat="0" w14:lon="0" w14:rev="0"/>
              </w14:lightRig>
            </w14:scene3d>
          </w:rPr>
          <w:t>3.7</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Overenie činnosti hodnotiteľov</w:t>
        </w:r>
        <w:r w:rsidR="000A2A64">
          <w:rPr>
            <w:noProof/>
            <w:webHidden/>
          </w:rPr>
          <w:tab/>
        </w:r>
        <w:r w:rsidR="000A2A64">
          <w:rPr>
            <w:noProof/>
            <w:webHidden/>
          </w:rPr>
          <w:fldChar w:fldCharType="begin"/>
        </w:r>
        <w:r w:rsidR="000A2A64">
          <w:rPr>
            <w:noProof/>
            <w:webHidden/>
          </w:rPr>
          <w:instrText xml:space="preserve"> PAGEREF _Toc38008866 \h </w:instrText>
        </w:r>
        <w:r w:rsidR="000A2A64">
          <w:rPr>
            <w:noProof/>
            <w:webHidden/>
          </w:rPr>
        </w:r>
        <w:r w:rsidR="000A2A64">
          <w:rPr>
            <w:noProof/>
            <w:webHidden/>
          </w:rPr>
          <w:fldChar w:fldCharType="separate"/>
        </w:r>
        <w:r w:rsidR="00ED4ECE">
          <w:rPr>
            <w:noProof/>
            <w:webHidden/>
          </w:rPr>
          <w:t>16</w:t>
        </w:r>
        <w:r w:rsidR="000A2A64">
          <w:rPr>
            <w:noProof/>
            <w:webHidden/>
          </w:rPr>
          <w:fldChar w:fldCharType="end"/>
        </w:r>
      </w:hyperlink>
    </w:p>
    <w:p w14:paraId="0355540D"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7" w:history="1">
        <w:r w:rsidR="000A2A64" w:rsidRPr="00B3344E">
          <w:rPr>
            <w:rStyle w:val="Hypertextovprepojenie"/>
            <w:noProof/>
            <w:lang w:val="sk-SK"/>
            <w14:scene3d>
              <w14:camera w14:prst="orthographicFront"/>
              <w14:lightRig w14:rig="threePt" w14:dir="t">
                <w14:rot w14:lat="0" w14:lon="0" w14:rev="0"/>
              </w14:lightRig>
            </w14:scene3d>
          </w:rPr>
          <w:t>3.8</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Účasť partnerov na odbornom hodnotení</w:t>
        </w:r>
        <w:r w:rsidR="000A2A64">
          <w:rPr>
            <w:noProof/>
            <w:webHidden/>
          </w:rPr>
          <w:tab/>
        </w:r>
        <w:r w:rsidR="000A2A64">
          <w:rPr>
            <w:noProof/>
            <w:webHidden/>
          </w:rPr>
          <w:fldChar w:fldCharType="begin"/>
        </w:r>
        <w:r w:rsidR="000A2A64">
          <w:rPr>
            <w:noProof/>
            <w:webHidden/>
          </w:rPr>
          <w:instrText xml:space="preserve"> PAGEREF _Toc38008867 \h </w:instrText>
        </w:r>
        <w:r w:rsidR="000A2A64">
          <w:rPr>
            <w:noProof/>
            <w:webHidden/>
          </w:rPr>
        </w:r>
        <w:r w:rsidR="000A2A64">
          <w:rPr>
            <w:noProof/>
            <w:webHidden/>
          </w:rPr>
          <w:fldChar w:fldCharType="separate"/>
        </w:r>
        <w:r w:rsidR="00ED4ECE">
          <w:rPr>
            <w:noProof/>
            <w:webHidden/>
          </w:rPr>
          <w:t>17</w:t>
        </w:r>
        <w:r w:rsidR="000A2A64">
          <w:rPr>
            <w:noProof/>
            <w:webHidden/>
          </w:rPr>
          <w:fldChar w:fldCharType="end"/>
        </w:r>
      </w:hyperlink>
    </w:p>
    <w:p w14:paraId="7B863715"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8" w:history="1">
        <w:r w:rsidR="000A2A64" w:rsidRPr="00B3344E">
          <w:rPr>
            <w:rStyle w:val="Hypertextovprepojenie"/>
            <w:noProof/>
            <w:lang w:val="sk-SK"/>
            <w14:scene3d>
              <w14:camera w14:prst="orthographicFront"/>
              <w14:lightRig w14:rig="threePt" w14:dir="t">
                <w14:rot w14:lat="0" w14:lon="0" w14:rev="0"/>
              </w14:lightRig>
            </w14:scene3d>
          </w:rPr>
          <w:t>3.9</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Odborné hodnotenie na diaľku</w:t>
        </w:r>
        <w:r w:rsidR="000A2A64">
          <w:rPr>
            <w:noProof/>
            <w:webHidden/>
          </w:rPr>
          <w:tab/>
        </w:r>
        <w:r w:rsidR="000A2A64">
          <w:rPr>
            <w:noProof/>
            <w:webHidden/>
          </w:rPr>
          <w:fldChar w:fldCharType="begin"/>
        </w:r>
        <w:r w:rsidR="000A2A64">
          <w:rPr>
            <w:noProof/>
            <w:webHidden/>
          </w:rPr>
          <w:instrText xml:space="preserve"> PAGEREF _Toc38008868 \h </w:instrText>
        </w:r>
        <w:r w:rsidR="000A2A64">
          <w:rPr>
            <w:noProof/>
            <w:webHidden/>
          </w:rPr>
        </w:r>
        <w:r w:rsidR="000A2A64">
          <w:rPr>
            <w:noProof/>
            <w:webHidden/>
          </w:rPr>
          <w:fldChar w:fldCharType="separate"/>
        </w:r>
        <w:r w:rsidR="00ED4ECE">
          <w:rPr>
            <w:noProof/>
            <w:webHidden/>
          </w:rPr>
          <w:t>18</w:t>
        </w:r>
        <w:r w:rsidR="000A2A64">
          <w:rPr>
            <w:noProof/>
            <w:webHidden/>
          </w:rPr>
          <w:fldChar w:fldCharType="end"/>
        </w:r>
      </w:hyperlink>
    </w:p>
    <w:p w14:paraId="66FC21F5" w14:textId="77777777" w:rsidR="000A2A64" w:rsidRDefault="0087670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69" w:history="1">
        <w:r w:rsidR="000A2A64" w:rsidRPr="00B3344E">
          <w:rPr>
            <w:rStyle w:val="Hypertextovprepojenie"/>
            <w:noProof/>
            <w:lang w:val="sk-SK"/>
          </w:rPr>
          <w:t>4</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Spôsob vyhodnotenia jednotlivých kritérií pre výber projektov</w:t>
        </w:r>
        <w:r w:rsidR="000A2A64">
          <w:rPr>
            <w:noProof/>
            <w:webHidden/>
          </w:rPr>
          <w:tab/>
        </w:r>
        <w:r w:rsidR="000A2A64">
          <w:rPr>
            <w:noProof/>
            <w:webHidden/>
          </w:rPr>
          <w:fldChar w:fldCharType="begin"/>
        </w:r>
        <w:r w:rsidR="000A2A64">
          <w:rPr>
            <w:noProof/>
            <w:webHidden/>
          </w:rPr>
          <w:instrText xml:space="preserve"> PAGEREF _Toc38008869 \h </w:instrText>
        </w:r>
        <w:r w:rsidR="000A2A64">
          <w:rPr>
            <w:noProof/>
            <w:webHidden/>
          </w:rPr>
        </w:r>
        <w:r w:rsidR="000A2A64">
          <w:rPr>
            <w:noProof/>
            <w:webHidden/>
          </w:rPr>
          <w:fldChar w:fldCharType="separate"/>
        </w:r>
        <w:r w:rsidR="00ED4ECE">
          <w:rPr>
            <w:noProof/>
            <w:webHidden/>
          </w:rPr>
          <w:t>20</w:t>
        </w:r>
        <w:r w:rsidR="000A2A64">
          <w:rPr>
            <w:noProof/>
            <w:webHidden/>
          </w:rPr>
          <w:fldChar w:fldCharType="end"/>
        </w:r>
      </w:hyperlink>
    </w:p>
    <w:p w14:paraId="71AF9230"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70" w:history="1">
        <w:r w:rsidR="000A2A64" w:rsidRPr="00B3344E">
          <w:rPr>
            <w:rStyle w:val="Hypertextovprepojenie"/>
            <w:noProof/>
            <w:lang w:val="sk-SK"/>
            <w14:scene3d>
              <w14:camera w14:prst="orthographicFront"/>
              <w14:lightRig w14:rig="threePt" w14:dir="t">
                <w14:rot w14:lat="0" w14:lon="0" w14:rev="0"/>
              </w14:lightRig>
            </w14:scene3d>
          </w:rPr>
          <w:t>4.1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Hodnotiace kritériá žiadosti o nenávratný finančný príspevok</w:t>
        </w:r>
        <w:r w:rsidR="000A2A64">
          <w:rPr>
            <w:noProof/>
            <w:webHidden/>
          </w:rPr>
          <w:tab/>
        </w:r>
        <w:r w:rsidR="000A2A64">
          <w:rPr>
            <w:noProof/>
            <w:webHidden/>
          </w:rPr>
          <w:fldChar w:fldCharType="begin"/>
        </w:r>
        <w:r w:rsidR="000A2A64">
          <w:rPr>
            <w:noProof/>
            <w:webHidden/>
          </w:rPr>
          <w:instrText xml:space="preserve"> PAGEREF _Toc38008870 \h </w:instrText>
        </w:r>
        <w:r w:rsidR="000A2A64">
          <w:rPr>
            <w:noProof/>
            <w:webHidden/>
          </w:rPr>
        </w:r>
        <w:r w:rsidR="000A2A64">
          <w:rPr>
            <w:noProof/>
            <w:webHidden/>
          </w:rPr>
          <w:fldChar w:fldCharType="separate"/>
        </w:r>
        <w:r w:rsidR="00ED4ECE">
          <w:rPr>
            <w:noProof/>
            <w:webHidden/>
          </w:rPr>
          <w:t>20</w:t>
        </w:r>
        <w:r w:rsidR="000A2A64">
          <w:rPr>
            <w:noProof/>
            <w:webHidden/>
          </w:rPr>
          <w:fldChar w:fldCharType="end"/>
        </w:r>
      </w:hyperlink>
    </w:p>
    <w:p w14:paraId="778821A3"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71" w:history="1">
        <w:r w:rsidR="000A2A64" w:rsidRPr="00B3344E">
          <w:rPr>
            <w:rStyle w:val="Hypertextovprepojenie"/>
            <w:noProof/>
            <w:lang w:val="sk-SK"/>
            <w14:scene3d>
              <w14:camera w14:prst="orthographicFront"/>
              <w14:lightRig w14:rig="threePt" w14:dir="t">
                <w14:rot w14:lat="0" w14:lon="0" w14:rev="0"/>
              </w14:lightRig>
            </w14:scene3d>
          </w:rPr>
          <w:t>4.2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Spôsob vyhodnotenia jednotlivých kritérií pre výber projektov</w:t>
        </w:r>
        <w:r w:rsidR="000A2A64">
          <w:rPr>
            <w:noProof/>
            <w:webHidden/>
          </w:rPr>
          <w:tab/>
        </w:r>
        <w:r w:rsidR="000A2A64">
          <w:rPr>
            <w:noProof/>
            <w:webHidden/>
          </w:rPr>
          <w:fldChar w:fldCharType="begin"/>
        </w:r>
        <w:r w:rsidR="000A2A64">
          <w:rPr>
            <w:noProof/>
            <w:webHidden/>
          </w:rPr>
          <w:instrText xml:space="preserve"> PAGEREF _Toc38008871 \h </w:instrText>
        </w:r>
        <w:r w:rsidR="000A2A64">
          <w:rPr>
            <w:noProof/>
            <w:webHidden/>
          </w:rPr>
        </w:r>
        <w:r w:rsidR="000A2A64">
          <w:rPr>
            <w:noProof/>
            <w:webHidden/>
          </w:rPr>
          <w:fldChar w:fldCharType="separate"/>
        </w:r>
        <w:r w:rsidR="00ED4ECE">
          <w:rPr>
            <w:noProof/>
            <w:webHidden/>
          </w:rPr>
          <w:t>21</w:t>
        </w:r>
        <w:r w:rsidR="000A2A64">
          <w:rPr>
            <w:noProof/>
            <w:webHidden/>
          </w:rPr>
          <w:fldChar w:fldCharType="end"/>
        </w:r>
      </w:hyperlink>
    </w:p>
    <w:p w14:paraId="3C7F6120" w14:textId="77777777" w:rsidR="000A2A64" w:rsidRDefault="0087670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72" w:history="1">
        <w:r w:rsidR="000A2A64" w:rsidRPr="00B3344E">
          <w:rPr>
            <w:rStyle w:val="Hypertextovprepojenie"/>
            <w:noProof/>
            <w:lang w:val="sk-SK"/>
            <w14:scene3d>
              <w14:camera w14:prst="orthographicFront"/>
              <w14:lightRig w14:rig="threePt" w14:dir="t">
                <w14:rot w14:lat="0" w14:lon="0" w14:rev="0"/>
              </w14:lightRig>
            </w14:scene3d>
          </w:rPr>
          <w:t>4.3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Spôsob vyhodnotenia hodnotiacich kritérií pre posúdenie súladu s horizontálnymi princípmi</w:t>
        </w:r>
        <w:r w:rsidR="000A2A64">
          <w:rPr>
            <w:noProof/>
            <w:webHidden/>
          </w:rPr>
          <w:tab/>
        </w:r>
        <w:r w:rsidR="000A2A64">
          <w:rPr>
            <w:noProof/>
            <w:webHidden/>
          </w:rPr>
          <w:fldChar w:fldCharType="begin"/>
        </w:r>
        <w:r w:rsidR="000A2A64">
          <w:rPr>
            <w:noProof/>
            <w:webHidden/>
          </w:rPr>
          <w:instrText xml:space="preserve"> PAGEREF _Toc38008872 \h </w:instrText>
        </w:r>
        <w:r w:rsidR="000A2A64">
          <w:rPr>
            <w:noProof/>
            <w:webHidden/>
          </w:rPr>
        </w:r>
        <w:r w:rsidR="000A2A64">
          <w:rPr>
            <w:noProof/>
            <w:webHidden/>
          </w:rPr>
          <w:fldChar w:fldCharType="separate"/>
        </w:r>
        <w:r w:rsidR="00ED4ECE">
          <w:rPr>
            <w:noProof/>
            <w:webHidden/>
          </w:rPr>
          <w:t>22</w:t>
        </w:r>
        <w:r w:rsidR="000A2A64">
          <w:rPr>
            <w:noProof/>
            <w:webHidden/>
          </w:rPr>
          <w:fldChar w:fldCharType="end"/>
        </w:r>
      </w:hyperlink>
    </w:p>
    <w:p w14:paraId="7DBDECA7" w14:textId="77777777" w:rsidR="000A2A64" w:rsidRDefault="00876704">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38008873" w:history="1">
        <w:r w:rsidR="000A2A64" w:rsidRPr="00B3344E">
          <w:rPr>
            <w:rStyle w:val="Hypertextovprepojenie"/>
            <w:noProof/>
            <w:lang w:val="sk-SK"/>
          </w:rPr>
          <w:t>4.3.1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Vyhodnotenie horizontálneho princípu Udržateľný rozvoj</w:t>
        </w:r>
        <w:r w:rsidR="000A2A64">
          <w:rPr>
            <w:noProof/>
            <w:webHidden/>
          </w:rPr>
          <w:tab/>
        </w:r>
        <w:r w:rsidR="000A2A64">
          <w:rPr>
            <w:noProof/>
            <w:webHidden/>
          </w:rPr>
          <w:fldChar w:fldCharType="begin"/>
        </w:r>
        <w:r w:rsidR="000A2A64">
          <w:rPr>
            <w:noProof/>
            <w:webHidden/>
          </w:rPr>
          <w:instrText xml:space="preserve"> PAGEREF _Toc38008873 \h </w:instrText>
        </w:r>
        <w:r w:rsidR="000A2A64">
          <w:rPr>
            <w:noProof/>
            <w:webHidden/>
          </w:rPr>
        </w:r>
        <w:r w:rsidR="000A2A64">
          <w:rPr>
            <w:noProof/>
            <w:webHidden/>
          </w:rPr>
          <w:fldChar w:fldCharType="separate"/>
        </w:r>
        <w:r w:rsidR="00ED4ECE">
          <w:rPr>
            <w:noProof/>
            <w:webHidden/>
          </w:rPr>
          <w:t>22</w:t>
        </w:r>
        <w:r w:rsidR="000A2A64">
          <w:rPr>
            <w:noProof/>
            <w:webHidden/>
          </w:rPr>
          <w:fldChar w:fldCharType="end"/>
        </w:r>
      </w:hyperlink>
    </w:p>
    <w:p w14:paraId="7A2CAF50" w14:textId="77777777" w:rsidR="000A2A64" w:rsidRDefault="00876704">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38008874" w:history="1">
        <w:r w:rsidR="000A2A64" w:rsidRPr="00B3344E">
          <w:rPr>
            <w:rStyle w:val="Hypertextovprepojenie"/>
            <w:noProof/>
            <w:lang w:val="sk-SK"/>
          </w:rPr>
          <w:t>4.3.2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Vyhodnotenie horizontálnych princípov Rovnosť mužov a žien a Nediskriminácia</w:t>
        </w:r>
        <w:r w:rsidR="000A2A64">
          <w:rPr>
            <w:noProof/>
            <w:webHidden/>
          </w:rPr>
          <w:tab/>
        </w:r>
        <w:r w:rsidR="000A2A64">
          <w:rPr>
            <w:noProof/>
            <w:webHidden/>
          </w:rPr>
          <w:fldChar w:fldCharType="begin"/>
        </w:r>
        <w:r w:rsidR="000A2A64">
          <w:rPr>
            <w:noProof/>
            <w:webHidden/>
          </w:rPr>
          <w:instrText xml:space="preserve"> PAGEREF _Toc38008874 \h </w:instrText>
        </w:r>
        <w:r w:rsidR="000A2A64">
          <w:rPr>
            <w:noProof/>
            <w:webHidden/>
          </w:rPr>
        </w:r>
        <w:r w:rsidR="000A2A64">
          <w:rPr>
            <w:noProof/>
            <w:webHidden/>
          </w:rPr>
          <w:fldChar w:fldCharType="separate"/>
        </w:r>
        <w:r w:rsidR="00ED4ECE">
          <w:rPr>
            <w:noProof/>
            <w:webHidden/>
          </w:rPr>
          <w:t>23</w:t>
        </w:r>
        <w:r w:rsidR="000A2A64">
          <w:rPr>
            <w:noProof/>
            <w:webHidden/>
          </w:rPr>
          <w:fldChar w:fldCharType="end"/>
        </w:r>
      </w:hyperlink>
    </w:p>
    <w:p w14:paraId="1F4E7897" w14:textId="77777777" w:rsidR="000A2A64" w:rsidRDefault="0087670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75" w:history="1">
        <w:r w:rsidR="000A2A64" w:rsidRPr="00B3344E">
          <w:rPr>
            <w:rStyle w:val="Hypertextovprepojenie"/>
            <w:noProof/>
            <w:lang w:val="sk-SK"/>
          </w:rPr>
          <w:t>5</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Prechodné a záverečné ustanovenia</w:t>
        </w:r>
        <w:r w:rsidR="000A2A64">
          <w:rPr>
            <w:noProof/>
            <w:webHidden/>
          </w:rPr>
          <w:tab/>
        </w:r>
        <w:r w:rsidR="000A2A64">
          <w:rPr>
            <w:noProof/>
            <w:webHidden/>
          </w:rPr>
          <w:fldChar w:fldCharType="begin"/>
        </w:r>
        <w:r w:rsidR="000A2A64">
          <w:rPr>
            <w:noProof/>
            <w:webHidden/>
          </w:rPr>
          <w:instrText xml:space="preserve"> PAGEREF _Toc38008875 \h </w:instrText>
        </w:r>
        <w:r w:rsidR="000A2A64">
          <w:rPr>
            <w:noProof/>
            <w:webHidden/>
          </w:rPr>
        </w:r>
        <w:r w:rsidR="000A2A64">
          <w:rPr>
            <w:noProof/>
            <w:webHidden/>
          </w:rPr>
          <w:fldChar w:fldCharType="separate"/>
        </w:r>
        <w:r w:rsidR="00ED4ECE">
          <w:rPr>
            <w:noProof/>
            <w:webHidden/>
          </w:rPr>
          <w:t>26</w:t>
        </w:r>
        <w:r w:rsidR="000A2A64">
          <w:rPr>
            <w:noProof/>
            <w:webHidden/>
          </w:rPr>
          <w:fldChar w:fldCharType="end"/>
        </w:r>
      </w:hyperlink>
    </w:p>
    <w:p w14:paraId="2074FB52" w14:textId="77777777" w:rsidR="000A2A64" w:rsidRDefault="0087670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76" w:history="1">
        <w:r w:rsidR="000A2A64" w:rsidRPr="00B3344E">
          <w:rPr>
            <w:rStyle w:val="Hypertextovprepojenie"/>
            <w:noProof/>
            <w:lang w:val="sk-SK"/>
          </w:rPr>
          <w:t>6</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Prílohy</w:t>
        </w:r>
        <w:r w:rsidR="000A2A64">
          <w:rPr>
            <w:noProof/>
            <w:webHidden/>
          </w:rPr>
          <w:tab/>
        </w:r>
        <w:r w:rsidR="000A2A64">
          <w:rPr>
            <w:noProof/>
            <w:webHidden/>
          </w:rPr>
          <w:fldChar w:fldCharType="begin"/>
        </w:r>
        <w:r w:rsidR="000A2A64">
          <w:rPr>
            <w:noProof/>
            <w:webHidden/>
          </w:rPr>
          <w:instrText xml:space="preserve"> PAGEREF _Toc38008876 \h </w:instrText>
        </w:r>
        <w:r w:rsidR="000A2A64">
          <w:rPr>
            <w:noProof/>
            <w:webHidden/>
          </w:rPr>
        </w:r>
        <w:r w:rsidR="000A2A64">
          <w:rPr>
            <w:noProof/>
            <w:webHidden/>
          </w:rPr>
          <w:fldChar w:fldCharType="separate"/>
        </w:r>
        <w:r w:rsidR="00ED4ECE">
          <w:rPr>
            <w:noProof/>
            <w:webHidden/>
          </w:rPr>
          <w:t>27</w:t>
        </w:r>
        <w:r w:rsidR="000A2A64">
          <w:rPr>
            <w:noProof/>
            <w:webHidden/>
          </w:rPr>
          <w:fldChar w:fldCharType="end"/>
        </w:r>
      </w:hyperlink>
    </w:p>
    <w:p w14:paraId="3280BBE4"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34" w:name="_Toc38008851"/>
      <w:r w:rsidR="0015128C" w:rsidRPr="0017594C">
        <w:rPr>
          <w:lang w:val="sk-SK"/>
        </w:rPr>
        <w:t>Úvod</w:t>
      </w:r>
      <w:bookmarkEnd w:id="34"/>
    </w:p>
    <w:p w14:paraId="0FB4E835" w14:textId="77777777" w:rsidR="0015128C" w:rsidRPr="00B519B4" w:rsidRDefault="00425889" w:rsidP="00B72620">
      <w:pPr>
        <w:pStyle w:val="Nadpis2"/>
        <w:jc w:val="both"/>
        <w:rPr>
          <w:lang w:val="sk-SK"/>
        </w:rPr>
      </w:pPr>
      <w:bookmarkStart w:id="35" w:name="_Toc38008852"/>
      <w:r w:rsidRPr="0017594C">
        <w:rPr>
          <w:lang w:val="sk-SK"/>
        </w:rPr>
        <w:t>Cieľ prí</w:t>
      </w:r>
      <w:r w:rsidR="0015128C" w:rsidRPr="00B519B4">
        <w:rPr>
          <w:lang w:val="sk-SK"/>
        </w:rPr>
        <w:t>ručky</w:t>
      </w:r>
      <w:bookmarkEnd w:id="35"/>
    </w:p>
    <w:p w14:paraId="2A3CEC95" w14:textId="77777777"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7E4CD3DC"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proofErr w:type="spellStart"/>
      <w:r w:rsidR="0040378E" w:rsidRPr="0017594C">
        <w:rPr>
          <w:lang w:val="sk-SK"/>
        </w:rPr>
        <w:t>Žo</w:t>
      </w:r>
      <w:r w:rsidR="002B1F7E" w:rsidRPr="0017594C">
        <w:rPr>
          <w:lang w:val="sk-SK"/>
        </w:rPr>
        <w:t>NFP</w:t>
      </w:r>
      <w:proofErr w:type="spellEnd"/>
      <w:r w:rsidR="005330AD">
        <w:rPr>
          <w:lang w:val="sk-SK"/>
        </w:rPr>
        <w:t>“</w:t>
      </w:r>
      <w:r w:rsidR="005564F8">
        <w:rPr>
          <w:lang w:val="sk-SK"/>
        </w:rPr>
        <w:t>)</w:t>
      </w:r>
      <w:r w:rsidR="002B1F7E" w:rsidRPr="0017594C">
        <w:rPr>
          <w:lang w:val="sk-SK"/>
        </w:rPr>
        <w:t xml:space="preserve"> so stanovenými kritériami pre výber projektov schválenými pre OP EVS. </w:t>
      </w:r>
    </w:p>
    <w:p w14:paraId="6468A6EA"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w:t>
      </w:r>
      <w:proofErr w:type="spellStart"/>
      <w:r w:rsidR="002B1F7E" w:rsidRPr="00B519B4">
        <w:rPr>
          <w:lang w:val="sk-SK"/>
        </w:rPr>
        <w:t>ŽoNFP</w:t>
      </w:r>
      <w:proofErr w:type="spellEnd"/>
      <w:r w:rsidR="002B1F7E" w:rsidRPr="00B519B4">
        <w:rPr>
          <w:lang w:val="sk-SK"/>
        </w:rPr>
        <w:t xml:space="preserve">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1DD852ED" w14:textId="77777777"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EF2018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proofErr w:type="spellStart"/>
      <w:r w:rsidR="003B58C1" w:rsidRPr="0017594C">
        <w:rPr>
          <w:sz w:val="19"/>
          <w:szCs w:val="48"/>
          <w:lang w:val="sk-SK"/>
        </w:rPr>
        <w:t>ŽoNFP</w:t>
      </w:r>
      <w:proofErr w:type="spellEnd"/>
      <w:r w:rsidR="003B58C1" w:rsidRPr="0017594C">
        <w:rPr>
          <w:sz w:val="19"/>
          <w:szCs w:val="48"/>
          <w:lang w:val="sk-SK"/>
        </w:rPr>
        <w:t xml:space="preserve">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75305633"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proofErr w:type="spellStart"/>
      <w:r w:rsidR="009F61C3">
        <w:rPr>
          <w:lang w:val="sk-SK"/>
        </w:rPr>
        <w:t>Riadiace</w:t>
      </w:r>
      <w:r w:rsidR="007253E1">
        <w:rPr>
          <w:lang w:val="sk-SK"/>
        </w:rPr>
        <w:t>h</w:t>
      </w:r>
      <w:proofErr w:type="spellEnd"/>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5A67E666"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5EFECB44" w14:textId="77777777" w:rsidR="008979DA" w:rsidRPr="0017594C" w:rsidRDefault="008979DA" w:rsidP="008979DA">
      <w:pPr>
        <w:pStyle w:val="BodyText1"/>
        <w:spacing w:before="120" w:after="120" w:line="288" w:lineRule="auto"/>
        <w:jc w:val="both"/>
        <w:rPr>
          <w:color w:val="auto"/>
          <w:szCs w:val="24"/>
          <w:lang w:val="sk-SK"/>
        </w:rPr>
      </w:pPr>
    </w:p>
    <w:p w14:paraId="6FC8E557" w14:textId="77777777" w:rsidR="00B72620" w:rsidRPr="0017594C" w:rsidRDefault="00B72620" w:rsidP="008979DA">
      <w:pPr>
        <w:pStyle w:val="Nadpis2"/>
        <w:jc w:val="both"/>
        <w:rPr>
          <w:lang w:val="sk-SK"/>
        </w:rPr>
      </w:pPr>
      <w:bookmarkStart w:id="36" w:name="_Toc38008853"/>
      <w:r w:rsidRPr="0017594C">
        <w:rPr>
          <w:lang w:val="sk-SK"/>
        </w:rPr>
        <w:t>Zoznam použitých skratiek</w:t>
      </w:r>
      <w:bookmarkEnd w:id="36"/>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4BB9DE69" w14:textId="77777777" w:rsidTr="008979DA">
        <w:trPr>
          <w:trHeight w:val="305"/>
        </w:trPr>
        <w:tc>
          <w:tcPr>
            <w:tcW w:w="1588" w:type="dxa"/>
            <w:shd w:val="clear" w:color="auto" w:fill="FFFFFF"/>
          </w:tcPr>
          <w:p w14:paraId="09131B31"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3D06DF8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1919F77F" w14:textId="77777777" w:rsidTr="008979DA">
        <w:trPr>
          <w:trHeight w:val="305"/>
        </w:trPr>
        <w:tc>
          <w:tcPr>
            <w:tcW w:w="1588" w:type="dxa"/>
            <w:shd w:val="clear" w:color="auto" w:fill="FFFFFF"/>
          </w:tcPr>
          <w:p w14:paraId="34964D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539E52F"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A546DA" w14:textId="77777777" w:rsidTr="008979DA">
        <w:trPr>
          <w:trHeight w:val="305"/>
        </w:trPr>
        <w:tc>
          <w:tcPr>
            <w:tcW w:w="1588" w:type="dxa"/>
            <w:shd w:val="clear" w:color="auto" w:fill="FFFFFF"/>
          </w:tcPr>
          <w:p w14:paraId="14387830"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556793FD"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78D698D9" w14:textId="77777777" w:rsidTr="008979DA">
        <w:trPr>
          <w:trHeight w:val="305"/>
        </w:trPr>
        <w:tc>
          <w:tcPr>
            <w:tcW w:w="1588" w:type="dxa"/>
            <w:shd w:val="clear" w:color="auto" w:fill="FFFFFF"/>
          </w:tcPr>
          <w:p w14:paraId="3C9BC8E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3F77FAA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747DD1" w14:textId="77777777" w:rsidTr="008979DA">
        <w:trPr>
          <w:trHeight w:val="305"/>
        </w:trPr>
        <w:tc>
          <w:tcPr>
            <w:tcW w:w="1588" w:type="dxa"/>
            <w:shd w:val="clear" w:color="auto" w:fill="FFFFFF"/>
          </w:tcPr>
          <w:p w14:paraId="5BB2BD0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730AD40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2CF34907" w14:textId="77777777" w:rsidTr="008979DA">
        <w:trPr>
          <w:trHeight w:val="305"/>
        </w:trPr>
        <w:tc>
          <w:tcPr>
            <w:tcW w:w="1588" w:type="dxa"/>
            <w:shd w:val="clear" w:color="auto" w:fill="FFFFFF"/>
          </w:tcPr>
          <w:p w14:paraId="6D0B5ED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684151FD"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FD8B10D" w14:textId="77777777" w:rsidTr="008979DA">
        <w:trPr>
          <w:trHeight w:val="305"/>
        </w:trPr>
        <w:tc>
          <w:tcPr>
            <w:tcW w:w="1588" w:type="dxa"/>
            <w:shd w:val="clear" w:color="auto" w:fill="FFFFFF"/>
          </w:tcPr>
          <w:p w14:paraId="0C455D8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5C21983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4131FD0A" w14:textId="77777777" w:rsidTr="008979DA">
        <w:trPr>
          <w:trHeight w:val="305"/>
        </w:trPr>
        <w:tc>
          <w:tcPr>
            <w:tcW w:w="1588" w:type="dxa"/>
            <w:shd w:val="clear" w:color="auto" w:fill="FFFFFF"/>
          </w:tcPr>
          <w:p w14:paraId="070CEF0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1639C47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503DEC75" w14:textId="77777777" w:rsidTr="008979DA">
        <w:trPr>
          <w:trHeight w:val="305"/>
        </w:trPr>
        <w:tc>
          <w:tcPr>
            <w:tcW w:w="1588" w:type="dxa"/>
            <w:shd w:val="clear" w:color="auto" w:fill="FFFFFF"/>
          </w:tcPr>
          <w:p w14:paraId="35C548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6C7143A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C584EC1" w14:textId="77777777" w:rsidTr="008979DA">
        <w:trPr>
          <w:trHeight w:val="305"/>
        </w:trPr>
        <w:tc>
          <w:tcPr>
            <w:tcW w:w="1588" w:type="dxa"/>
            <w:shd w:val="clear" w:color="auto" w:fill="FFFFFF"/>
          </w:tcPr>
          <w:p w14:paraId="72A52FB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4624C9A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5D96EF2C" w14:textId="77777777" w:rsidTr="008979DA">
        <w:trPr>
          <w:trHeight w:val="305"/>
        </w:trPr>
        <w:tc>
          <w:tcPr>
            <w:tcW w:w="1588" w:type="dxa"/>
            <w:shd w:val="clear" w:color="auto" w:fill="FFFFFF"/>
          </w:tcPr>
          <w:p w14:paraId="32D2021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3DA77DE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186EDB2E" w14:textId="77777777" w:rsidTr="008979DA">
        <w:trPr>
          <w:trHeight w:val="305"/>
        </w:trPr>
        <w:tc>
          <w:tcPr>
            <w:tcW w:w="1588" w:type="dxa"/>
            <w:shd w:val="clear" w:color="auto" w:fill="FFFFFF"/>
          </w:tcPr>
          <w:p w14:paraId="0262516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10DA0E9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58D78535" w14:textId="77777777" w:rsidTr="008979DA">
        <w:tc>
          <w:tcPr>
            <w:tcW w:w="1588" w:type="dxa"/>
            <w:shd w:val="clear" w:color="auto" w:fill="FFFFFF"/>
          </w:tcPr>
          <w:p w14:paraId="6FDB24C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451F323F"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2876BFD8" w14:textId="77777777" w:rsidTr="008979DA">
        <w:trPr>
          <w:trHeight w:val="305"/>
        </w:trPr>
        <w:tc>
          <w:tcPr>
            <w:tcW w:w="1588" w:type="dxa"/>
            <w:shd w:val="clear" w:color="auto" w:fill="FFFFFF"/>
          </w:tcPr>
          <w:p w14:paraId="5F1E38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257584D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A2BB08B" w14:textId="77777777" w:rsidTr="008979DA">
        <w:trPr>
          <w:trHeight w:val="305"/>
        </w:trPr>
        <w:tc>
          <w:tcPr>
            <w:tcW w:w="1588" w:type="dxa"/>
            <w:shd w:val="clear" w:color="auto" w:fill="FFFFFF"/>
          </w:tcPr>
          <w:p w14:paraId="6EAA85B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1ED91C9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4D9B1C7E" w14:textId="77777777" w:rsidTr="008979DA">
        <w:trPr>
          <w:trHeight w:val="305"/>
        </w:trPr>
        <w:tc>
          <w:tcPr>
            <w:tcW w:w="1588" w:type="dxa"/>
            <w:shd w:val="clear" w:color="auto" w:fill="FFFFFF"/>
          </w:tcPr>
          <w:p w14:paraId="4920817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7F146CB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177F13A5" w14:textId="77777777" w:rsidTr="008979DA">
        <w:trPr>
          <w:trHeight w:val="305"/>
        </w:trPr>
        <w:tc>
          <w:tcPr>
            <w:tcW w:w="1588" w:type="dxa"/>
            <w:shd w:val="clear" w:color="auto" w:fill="FFFFFF"/>
          </w:tcPr>
          <w:p w14:paraId="52A0E5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8647D9"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45108C7F" w14:textId="77777777" w:rsidTr="008979DA">
        <w:trPr>
          <w:trHeight w:val="305"/>
        </w:trPr>
        <w:tc>
          <w:tcPr>
            <w:tcW w:w="1588" w:type="dxa"/>
            <w:shd w:val="clear" w:color="auto" w:fill="FFFFFF"/>
          </w:tcPr>
          <w:p w14:paraId="0121632F" w14:textId="77777777" w:rsidR="0006399E" w:rsidRPr="0017594C" w:rsidRDefault="0006399E" w:rsidP="008979DA">
            <w:pPr>
              <w:autoSpaceDE w:val="0"/>
              <w:autoSpaceDN w:val="0"/>
              <w:adjustRightInd w:val="0"/>
              <w:spacing w:line="288" w:lineRule="auto"/>
              <w:jc w:val="both"/>
              <w:rPr>
                <w:color w:val="000000"/>
                <w:szCs w:val="48"/>
                <w:lang w:val="sk-SK"/>
              </w:rPr>
            </w:pPr>
            <w:proofErr w:type="spellStart"/>
            <w:r>
              <w:rPr>
                <w:color w:val="000000"/>
                <w:szCs w:val="48"/>
                <w:lang w:val="sk-SK"/>
              </w:rPr>
              <w:t>OMaH</w:t>
            </w:r>
            <w:proofErr w:type="spellEnd"/>
            <w:r>
              <w:rPr>
                <w:color w:val="000000"/>
                <w:szCs w:val="48"/>
                <w:lang w:val="sk-SK"/>
              </w:rPr>
              <w:t xml:space="preserve"> </w:t>
            </w:r>
          </w:p>
        </w:tc>
        <w:tc>
          <w:tcPr>
            <w:tcW w:w="6945" w:type="dxa"/>
            <w:shd w:val="clear" w:color="auto" w:fill="FFFFFF"/>
          </w:tcPr>
          <w:p w14:paraId="78E6B090"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2C9137E2" w14:textId="77777777" w:rsidTr="008979DA">
        <w:trPr>
          <w:trHeight w:val="305"/>
        </w:trPr>
        <w:tc>
          <w:tcPr>
            <w:tcW w:w="1588" w:type="dxa"/>
            <w:shd w:val="clear" w:color="auto" w:fill="FFFFFF"/>
          </w:tcPr>
          <w:p w14:paraId="26EABB6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162535E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44888AA2" w14:textId="77777777" w:rsidTr="008979DA">
        <w:trPr>
          <w:trHeight w:val="305"/>
        </w:trPr>
        <w:tc>
          <w:tcPr>
            <w:tcW w:w="1588" w:type="dxa"/>
            <w:shd w:val="clear" w:color="auto" w:fill="FFFFFF"/>
          </w:tcPr>
          <w:p w14:paraId="5A199A9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234C634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D8AA987" w14:textId="77777777" w:rsidTr="008979DA">
        <w:tc>
          <w:tcPr>
            <w:tcW w:w="1588" w:type="dxa"/>
            <w:shd w:val="clear" w:color="auto" w:fill="FFFFFF"/>
          </w:tcPr>
          <w:p w14:paraId="453B30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ABCF18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3E08E9B2" w14:textId="77777777" w:rsidTr="008979DA">
        <w:trPr>
          <w:trHeight w:val="305"/>
        </w:trPr>
        <w:tc>
          <w:tcPr>
            <w:tcW w:w="1588" w:type="dxa"/>
            <w:shd w:val="clear" w:color="auto" w:fill="FFFFFF"/>
          </w:tcPr>
          <w:p w14:paraId="1B965F96"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72DDB22A"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3B1FDB01" w14:textId="77777777" w:rsidTr="008979DA">
        <w:trPr>
          <w:trHeight w:val="223"/>
        </w:trPr>
        <w:tc>
          <w:tcPr>
            <w:tcW w:w="1588" w:type="dxa"/>
            <w:shd w:val="clear" w:color="auto" w:fill="FFFFFF"/>
          </w:tcPr>
          <w:p w14:paraId="76FA35F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77F6336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1A6298A2" w14:textId="77777777" w:rsidTr="008979DA">
        <w:tc>
          <w:tcPr>
            <w:tcW w:w="1588" w:type="dxa"/>
            <w:shd w:val="clear" w:color="auto" w:fill="FFFFFF"/>
          </w:tcPr>
          <w:p w14:paraId="5021795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2F383554"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264B6777" w14:textId="77777777" w:rsidTr="008979DA">
        <w:trPr>
          <w:trHeight w:val="305"/>
        </w:trPr>
        <w:tc>
          <w:tcPr>
            <w:tcW w:w="1588" w:type="dxa"/>
            <w:shd w:val="clear" w:color="auto" w:fill="FFFFFF"/>
          </w:tcPr>
          <w:p w14:paraId="53862C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5D627C6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6F179729" w14:textId="77777777" w:rsidTr="008979DA">
        <w:trPr>
          <w:trHeight w:val="305"/>
        </w:trPr>
        <w:tc>
          <w:tcPr>
            <w:tcW w:w="1588" w:type="dxa"/>
            <w:shd w:val="clear" w:color="auto" w:fill="FFFFFF"/>
          </w:tcPr>
          <w:p w14:paraId="35CD173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1800BB2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5676210A" w14:textId="77777777" w:rsidTr="008979DA">
        <w:trPr>
          <w:trHeight w:val="305"/>
        </w:trPr>
        <w:tc>
          <w:tcPr>
            <w:tcW w:w="1588" w:type="dxa"/>
            <w:shd w:val="clear" w:color="auto" w:fill="FFFFFF"/>
          </w:tcPr>
          <w:p w14:paraId="770EE6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11A3DD86"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30D3C5F" w14:textId="77777777" w:rsidTr="008979DA">
        <w:trPr>
          <w:trHeight w:val="305"/>
        </w:trPr>
        <w:tc>
          <w:tcPr>
            <w:tcW w:w="1588" w:type="dxa"/>
            <w:shd w:val="clear" w:color="auto" w:fill="FFFFFF"/>
          </w:tcPr>
          <w:p w14:paraId="0CDE61CA" w14:textId="77777777" w:rsidR="00B72620" w:rsidRPr="0017594C" w:rsidRDefault="00B72620" w:rsidP="008979DA">
            <w:pPr>
              <w:autoSpaceDE w:val="0"/>
              <w:autoSpaceDN w:val="0"/>
              <w:adjustRightInd w:val="0"/>
              <w:spacing w:line="288" w:lineRule="auto"/>
              <w:jc w:val="both"/>
              <w:rPr>
                <w:color w:val="000000"/>
                <w:szCs w:val="48"/>
                <w:lang w:val="sk-SK"/>
              </w:rPr>
            </w:pPr>
            <w:proofErr w:type="spellStart"/>
            <w:r w:rsidRPr="0017594C">
              <w:rPr>
                <w:color w:val="000000"/>
                <w:szCs w:val="48"/>
                <w:lang w:val="sk-SK"/>
              </w:rPr>
              <w:t>ŽoNFP</w:t>
            </w:r>
            <w:proofErr w:type="spellEnd"/>
          </w:p>
        </w:tc>
        <w:tc>
          <w:tcPr>
            <w:tcW w:w="6945" w:type="dxa"/>
            <w:shd w:val="clear" w:color="auto" w:fill="FFFFFF"/>
          </w:tcPr>
          <w:p w14:paraId="4A5A3E1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2DD1C295" w14:textId="77777777" w:rsidR="00B72620" w:rsidRPr="0017594C" w:rsidRDefault="00B72620" w:rsidP="00B72620">
      <w:pPr>
        <w:pStyle w:val="Nadpis3"/>
        <w:numPr>
          <w:ilvl w:val="0"/>
          <w:numId w:val="0"/>
        </w:numPr>
        <w:ind w:left="720"/>
        <w:rPr>
          <w:lang w:val="sk-SK"/>
        </w:rPr>
      </w:pPr>
    </w:p>
    <w:p w14:paraId="63229F34" w14:textId="77777777" w:rsidR="007B68E0" w:rsidRPr="00B519B4" w:rsidRDefault="00A70FC1" w:rsidP="008979DA">
      <w:pPr>
        <w:pStyle w:val="Nadpis2"/>
        <w:spacing w:line="288" w:lineRule="auto"/>
        <w:jc w:val="both"/>
        <w:rPr>
          <w:lang w:val="sk-SK"/>
        </w:rPr>
      </w:pPr>
      <w:bookmarkStart w:id="37" w:name="_Toc38008854"/>
      <w:r w:rsidRPr="0017594C">
        <w:rPr>
          <w:lang w:val="sk-SK"/>
        </w:rPr>
        <w:t>Definícia pojmov</w:t>
      </w:r>
      <w:bookmarkEnd w:id="37"/>
    </w:p>
    <w:p w14:paraId="42426CE6" w14:textId="77777777"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w:t>
      </w:r>
      <w:proofErr w:type="spellStart"/>
      <w:r w:rsidR="00EF70AF">
        <w:rPr>
          <w:rFonts w:cs="Arial"/>
          <w:szCs w:val="19"/>
          <w:lang w:val="sk-SK"/>
        </w:rPr>
        <w:t>informatizíciu</w:t>
      </w:r>
      <w:proofErr w:type="spellEnd"/>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95899B0"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 xml:space="preserve">ktorým je </w:t>
      </w:r>
      <w:proofErr w:type="spellStart"/>
      <w:r w:rsidRPr="00A01ADD">
        <w:rPr>
          <w:color w:val="auto"/>
          <w:lang w:val="sk-SK"/>
        </w:rPr>
        <w:t>proklientsky</w:t>
      </w:r>
      <w:proofErr w:type="spellEnd"/>
      <w:r w:rsidRPr="00A01ADD">
        <w:rPr>
          <w:color w:val="auto"/>
          <w:lang w:val="sk-SK"/>
        </w:rPr>
        <w:t xml:space="preserve"> orientovaná, transparentná verejná správa, poskytujúca svoje služby rýchlo, efektívne a kvalitne, v záujme podpory udržateľného rastu, tvorby pracovných miest a sociálnej inklúzie.</w:t>
      </w:r>
    </w:p>
    <w:p w14:paraId="270C9828"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2935F83F"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168147D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78AD59A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w:t>
      </w:r>
      <w:proofErr w:type="spellStart"/>
      <w:r w:rsidRPr="008562C0">
        <w:rPr>
          <w:rFonts w:cs="Arial"/>
          <w:b/>
          <w:szCs w:val="19"/>
          <w:lang w:val="sk-SK"/>
        </w:rPr>
        <w:t>efficiency</w:t>
      </w:r>
      <w:proofErr w:type="spellEnd"/>
      <w:r w:rsidRPr="008562C0">
        <w:rPr>
          <w:rFonts w:cs="Arial"/>
          <w:b/>
          <w:szCs w:val="19"/>
          <w:lang w:val="sk-SK"/>
        </w:rPr>
        <w:t>)</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2D55E42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531F0097"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w:t>
      </w:r>
      <w:proofErr w:type="spellStart"/>
      <w:r w:rsidR="00493719" w:rsidRPr="00493719">
        <w:rPr>
          <w:szCs w:val="19"/>
          <w:lang w:val="sk-SK"/>
        </w:rPr>
        <w:t>ŽoNFP</w:t>
      </w:r>
      <w:proofErr w:type="spellEnd"/>
      <w:r w:rsidR="00493719" w:rsidRPr="00493719">
        <w:rPr>
          <w:szCs w:val="19"/>
          <w:lang w:val="sk-SK"/>
        </w:rPr>
        <w:t xml:space="preserve">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676678D2"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w:t>
      </w:r>
      <w:proofErr w:type="spellStart"/>
      <w:r w:rsidRPr="008562C0">
        <w:rPr>
          <w:rFonts w:cs="Arial"/>
          <w:szCs w:val="19"/>
          <w:lang w:val="sk-SK"/>
        </w:rPr>
        <w:t>predrealizačnú</w:t>
      </w:r>
      <w:proofErr w:type="spellEnd"/>
      <w:r w:rsidRPr="008562C0">
        <w:rPr>
          <w:rFonts w:cs="Arial"/>
          <w:szCs w:val="19"/>
          <w:lang w:val="sk-SK"/>
        </w:rPr>
        <w:t xml:space="preserve">, realizačnú či </w:t>
      </w:r>
      <w:proofErr w:type="spellStart"/>
      <w:r w:rsidRPr="008562C0">
        <w:rPr>
          <w:rFonts w:cs="Arial"/>
          <w:szCs w:val="19"/>
          <w:lang w:val="sk-SK"/>
        </w:rPr>
        <w:t>porealizačnú</w:t>
      </w:r>
      <w:proofErr w:type="spellEnd"/>
      <w:r w:rsidRPr="008562C0">
        <w:rPr>
          <w:rFonts w:cs="Arial"/>
          <w:szCs w:val="19"/>
          <w:lang w:val="sk-SK"/>
        </w:rPr>
        <w:t xml:space="preserve"> fázu projektu sú minimálne možné a pritom sa ešte stále dosiahne účel, ktorý chce žiadateľ dosiahnuť.</w:t>
      </w:r>
    </w:p>
    <w:p w14:paraId="6135F39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Pr="008562C0">
        <w:rPr>
          <w:rFonts w:cs="Arial"/>
          <w:szCs w:val="19"/>
          <w:lang w:val="sk-SK"/>
        </w:rPr>
        <w:t>public</w:t>
      </w:r>
      <w:proofErr w:type="spellEnd"/>
      <w:r w:rsidRPr="008562C0">
        <w:rPr>
          <w:rFonts w:cs="Arial"/>
          <w:szCs w:val="19"/>
          <w:lang w:val="sk-SK"/>
        </w:rPr>
        <w:t>) a neverejnou (</w:t>
      </w:r>
      <w:proofErr w:type="spellStart"/>
      <w:r w:rsidRPr="008562C0">
        <w:rPr>
          <w:rFonts w:cs="Arial"/>
          <w:szCs w:val="19"/>
          <w:lang w:val="sk-SK"/>
        </w:rPr>
        <w:t>private</w:t>
      </w:r>
      <w:proofErr w:type="spellEnd"/>
      <w:r w:rsidRPr="008562C0">
        <w:rPr>
          <w:rFonts w:cs="Arial"/>
          <w:szCs w:val="19"/>
          <w:lang w:val="sk-SK"/>
        </w:rPr>
        <w:t>) časťou. Obe časti pracujú nad jednou spoločnou databázou. Subjekt zodpovedný za pre</w:t>
      </w:r>
      <w:r>
        <w:rPr>
          <w:rFonts w:cs="Arial"/>
          <w:szCs w:val="19"/>
          <w:lang w:val="sk-SK"/>
        </w:rPr>
        <w:t xml:space="preserve">vádzku ITMS2014+ je </w:t>
      </w:r>
      <w:proofErr w:type="spellStart"/>
      <w:r>
        <w:rPr>
          <w:rFonts w:cs="Arial"/>
          <w:szCs w:val="19"/>
          <w:lang w:val="sk-SK"/>
        </w:rPr>
        <w:t>DataCentrum</w:t>
      </w:r>
      <w:proofErr w:type="spellEnd"/>
      <w:r>
        <w:rPr>
          <w:rFonts w:cs="Arial"/>
          <w:szCs w:val="19"/>
          <w:lang w:val="sk-SK"/>
        </w:rPr>
        <w:t>.</w:t>
      </w:r>
    </w:p>
    <w:p w14:paraId="6DCDF55D"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114ADC03"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7FE70FDD"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 xml:space="preserve">projekt realizovaný na návrh </w:t>
      </w:r>
      <w:proofErr w:type="spellStart"/>
      <w:r w:rsidR="001C5D7A" w:rsidRPr="00336DA5">
        <w:t>poskytovateľa</w:t>
      </w:r>
      <w:proofErr w:type="spellEnd"/>
      <w:r w:rsidR="001C5D7A" w:rsidRPr="00336DA5">
        <w:t xml:space="preserve"> </w:t>
      </w:r>
      <w:proofErr w:type="spellStart"/>
      <w:r w:rsidR="001C5D7A" w:rsidRPr="00336DA5">
        <w:t>prijímateľom</w:t>
      </w:r>
      <w:proofErr w:type="spellEnd"/>
      <w:r w:rsidR="001C5D7A" w:rsidRPr="00336DA5">
        <w:t xml:space="preserve">, </w:t>
      </w:r>
      <w:proofErr w:type="spellStart"/>
      <w:r w:rsidR="001C5D7A" w:rsidRPr="00336DA5">
        <w:t>ktorý</w:t>
      </w:r>
      <w:proofErr w:type="spellEnd"/>
      <w:r w:rsidR="001C5D7A" w:rsidRPr="00336DA5">
        <w:t xml:space="preserve"> je určený v programe, jeho </w:t>
      </w:r>
      <w:proofErr w:type="spellStart"/>
      <w:r w:rsidR="001C5D7A" w:rsidRPr="00336DA5">
        <w:t>kompetencie</w:t>
      </w:r>
      <w:proofErr w:type="spellEnd"/>
      <w:r w:rsidR="001C5D7A" w:rsidRPr="00336DA5">
        <w:t xml:space="preserve"> </w:t>
      </w:r>
      <w:proofErr w:type="spellStart"/>
      <w:r w:rsidR="001C5D7A" w:rsidRPr="00336DA5">
        <w:t>vyplývajú</w:t>
      </w:r>
      <w:proofErr w:type="spellEnd"/>
      <w:r w:rsidR="001C5D7A" w:rsidRPr="00336DA5">
        <w:t xml:space="preserve"> z </w:t>
      </w:r>
      <w:proofErr w:type="spellStart"/>
      <w:r w:rsidR="001C5D7A" w:rsidRPr="00336DA5">
        <w:t>osobitných</w:t>
      </w:r>
      <w:proofErr w:type="spellEnd"/>
      <w:r w:rsidR="001C5D7A" w:rsidRPr="00336DA5">
        <w:t xml:space="preserve"> </w:t>
      </w:r>
      <w:proofErr w:type="spellStart"/>
      <w:r w:rsidR="001C5D7A" w:rsidRPr="00336DA5">
        <w:t>predpisov</w:t>
      </w:r>
      <w:proofErr w:type="spellEnd"/>
      <w:r w:rsidR="001C5D7A" w:rsidRPr="00336DA5">
        <w:t xml:space="preserve"> (</w:t>
      </w:r>
      <w:proofErr w:type="spellStart"/>
      <w:r w:rsidR="001C5D7A" w:rsidRPr="00336DA5">
        <w:t>napr</w:t>
      </w:r>
      <w:proofErr w:type="spellEnd"/>
      <w:r w:rsidR="001C5D7A" w:rsidRPr="00336DA5">
        <w:t xml:space="preserve">. zákona č. </w:t>
      </w:r>
      <w:proofErr w:type="gramStart"/>
      <w:r w:rsidR="001C5D7A" w:rsidRPr="00336DA5">
        <w:t>453/2003 Z. z., zákona</w:t>
      </w:r>
      <w:proofErr w:type="gramEnd"/>
      <w:r w:rsidR="001C5D7A" w:rsidRPr="00336DA5">
        <w:t xml:space="preserve"> č. 575/2001 Z. z., zákona č. 125/2006 Z. z.). </w:t>
      </w:r>
      <w:proofErr w:type="spellStart"/>
      <w:r w:rsidR="001C5D7A" w:rsidRPr="00336DA5">
        <w:t>Zoznam</w:t>
      </w:r>
      <w:proofErr w:type="spellEnd"/>
      <w:r w:rsidR="001C5D7A" w:rsidRPr="00336DA5">
        <w:t xml:space="preserve"> </w:t>
      </w:r>
      <w:proofErr w:type="spellStart"/>
      <w:r w:rsidR="001C5D7A" w:rsidRPr="00336DA5">
        <w:t>národných</w:t>
      </w:r>
      <w:proofErr w:type="spellEnd"/>
      <w:r w:rsidR="001C5D7A" w:rsidRPr="00336DA5">
        <w:t xml:space="preserve"> </w:t>
      </w:r>
      <w:proofErr w:type="spellStart"/>
      <w:r w:rsidR="001C5D7A" w:rsidRPr="00336DA5">
        <w:t>projektov</w:t>
      </w:r>
      <w:proofErr w:type="spellEnd"/>
      <w:r w:rsidR="001C5D7A" w:rsidRPr="00336DA5">
        <w:t xml:space="preserve"> </w:t>
      </w:r>
      <w:proofErr w:type="spellStart"/>
      <w:r w:rsidR="001C5D7A" w:rsidRPr="00336DA5">
        <w:t>schvaľuje</w:t>
      </w:r>
      <w:proofErr w:type="spellEnd"/>
      <w:r w:rsidR="001C5D7A" w:rsidRPr="00336DA5">
        <w:t xml:space="preserve"> monitorovací výbor </w:t>
      </w:r>
      <w:proofErr w:type="spellStart"/>
      <w:r w:rsidR="001C5D7A" w:rsidRPr="00336DA5">
        <w:t>alebo</w:t>
      </w:r>
      <w:proofErr w:type="spellEnd"/>
      <w:r w:rsidR="001C5D7A" w:rsidRPr="00336DA5">
        <w:t xml:space="preserve"> </w:t>
      </w:r>
      <w:proofErr w:type="spellStart"/>
      <w:r w:rsidR="001C5D7A" w:rsidRPr="00336DA5">
        <w:t>komisia</w:t>
      </w:r>
      <w:proofErr w:type="spellEnd"/>
      <w:r w:rsidR="001C5D7A" w:rsidRPr="00336DA5">
        <w:t xml:space="preserve"> </w:t>
      </w:r>
      <w:proofErr w:type="spellStart"/>
      <w:r w:rsidR="001C5D7A" w:rsidRPr="00336DA5">
        <w:t>zriadená</w:t>
      </w:r>
      <w:proofErr w:type="spellEnd"/>
      <w:r w:rsidR="001C5D7A" w:rsidRPr="00336DA5">
        <w:t xml:space="preserve"> </w:t>
      </w:r>
      <w:proofErr w:type="spellStart"/>
      <w:r w:rsidR="001C5D7A" w:rsidRPr="00336DA5">
        <w:t>riadiacim</w:t>
      </w:r>
      <w:proofErr w:type="spellEnd"/>
      <w:r w:rsidR="001C5D7A" w:rsidRPr="00336DA5">
        <w:t xml:space="preserve"> </w:t>
      </w:r>
      <w:proofErr w:type="spellStart"/>
      <w:r w:rsidR="001C5D7A" w:rsidRPr="00336DA5">
        <w:t>orgánom</w:t>
      </w:r>
      <w:proofErr w:type="spellEnd"/>
      <w:r w:rsidR="001C5D7A" w:rsidRPr="00336DA5">
        <w:t xml:space="preserve"> </w:t>
      </w:r>
      <w:proofErr w:type="spellStart"/>
      <w:r w:rsidR="001C5D7A" w:rsidRPr="00336DA5">
        <w:t>pri</w:t>
      </w:r>
      <w:proofErr w:type="spellEnd"/>
      <w:r w:rsidR="001C5D7A" w:rsidRPr="00336DA5">
        <w:t xml:space="preserve"> </w:t>
      </w:r>
      <w:proofErr w:type="spellStart"/>
      <w:r w:rsidR="001C5D7A" w:rsidRPr="00336DA5">
        <w:t>monitorovacom</w:t>
      </w:r>
      <w:proofErr w:type="spellEnd"/>
      <w:r w:rsidR="001C5D7A" w:rsidRPr="00336DA5">
        <w:t xml:space="preserve"> výbore.</w:t>
      </w:r>
    </w:p>
    <w:p w14:paraId="5E589B0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83F49D0"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EFF58DF" w14:textId="77777777"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25015894"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w:t>
      </w:r>
      <w:proofErr w:type="spellStart"/>
      <w:r w:rsidR="006D192F" w:rsidRPr="006D192F">
        <w:rPr>
          <w:szCs w:val="19"/>
          <w:lang w:val="sk-SK"/>
        </w:rPr>
        <w:t>výkonávať</w:t>
      </w:r>
      <w:proofErr w:type="spellEnd"/>
      <w:r w:rsidRPr="006D192F">
        <w:rPr>
          <w:szCs w:val="19"/>
          <w:lang w:val="sk-SK"/>
        </w:rPr>
        <w:t xml:space="preserve"> odborné</w:t>
      </w:r>
      <w:r w:rsidRPr="0016282B">
        <w:rPr>
          <w:lang w:val="sk-SK"/>
        </w:rPr>
        <w:t xml:space="preserve"> hodnotenia </w:t>
      </w:r>
      <w:proofErr w:type="spellStart"/>
      <w:r w:rsidR="006D192F" w:rsidRPr="006D192F">
        <w:rPr>
          <w:szCs w:val="19"/>
          <w:lang w:val="sk-SK"/>
        </w:rPr>
        <w:t>Ž</w:t>
      </w:r>
      <w:r w:rsidRPr="006D192F">
        <w:rPr>
          <w:szCs w:val="19"/>
          <w:lang w:val="sk-SK"/>
        </w:rPr>
        <w:t>oNFP</w:t>
      </w:r>
      <w:proofErr w:type="spellEnd"/>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w:t>
      </w:r>
      <w:proofErr w:type="spellStart"/>
      <w:r w:rsidR="006D192F" w:rsidRPr="006D192F">
        <w:rPr>
          <w:szCs w:val="19"/>
          <w:lang w:val="sk-SK"/>
        </w:rPr>
        <w:t>ŽoNFP</w:t>
      </w:r>
      <w:proofErr w:type="spellEnd"/>
      <w:r w:rsidR="006D192F" w:rsidRPr="006D192F">
        <w:rPr>
          <w:szCs w:val="19"/>
          <w:lang w:val="sk-SK"/>
        </w:rPr>
        <w:t xml:space="preserve"> prostredníctvom náhodného výberu (</w:t>
      </w:r>
      <w:proofErr w:type="spellStart"/>
      <w:r w:rsidR="006D192F" w:rsidRPr="006D192F">
        <w:rPr>
          <w:szCs w:val="19"/>
          <w:lang w:val="sk-SK"/>
        </w:rPr>
        <w:t>prednodstne</w:t>
      </w:r>
      <w:proofErr w:type="spellEnd"/>
      <w:r w:rsidR="006D192F" w:rsidRPr="006D192F">
        <w:rPr>
          <w:szCs w:val="19"/>
          <w:lang w:val="sk-SK"/>
        </w:rPr>
        <w:t xml:space="preserv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3FAFD918" w14:textId="77777777"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5828317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18FE10C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8562C0">
        <w:rPr>
          <w:rFonts w:cs="Arial"/>
          <w:szCs w:val="19"/>
          <w:lang w:val="sk-SK"/>
        </w:rPr>
        <w:t>pododsek</w:t>
      </w:r>
      <w:proofErr w:type="spellEnd"/>
      <w:r w:rsidRPr="008562C0">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65D649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68CAED93"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4C091597" w14:textId="77777777"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w:t>
      </w:r>
      <w:proofErr w:type="spellStart"/>
      <w:r w:rsidR="00933101" w:rsidRPr="00C60D75">
        <w:rPr>
          <w:b/>
          <w:lang w:val="sk-SK"/>
        </w:rPr>
        <w:t>minimis</w:t>
      </w:r>
      <w:proofErr w:type="spellEnd"/>
      <w:r w:rsidR="00933101" w:rsidRPr="00C60D75">
        <w:rPr>
          <w:b/>
          <w:lang w:val="sk-SK"/>
        </w:rPr>
        <w:t xml:space="preserve">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00662531" w:rsidRPr="0073389C">
        <w:rPr>
          <w:rFonts w:cs="Arial"/>
          <w:szCs w:val="19"/>
          <w:lang w:val="sk-SK"/>
        </w:rPr>
        <w:t>minimis</w:t>
      </w:r>
      <w:proofErr w:type="spellEnd"/>
      <w:r w:rsidR="00662531" w:rsidRPr="0073389C">
        <w:rPr>
          <w:rFonts w:cs="Arial"/>
          <w:szCs w:val="19"/>
          <w:lang w:val="sk-SK"/>
        </w:rPr>
        <w:t xml:space="preserve">". Celková pomoc "de </w:t>
      </w:r>
      <w:proofErr w:type="spellStart"/>
      <w:r w:rsidR="00662531" w:rsidRPr="0073389C">
        <w:rPr>
          <w:rFonts w:cs="Arial"/>
          <w:szCs w:val="19"/>
          <w:lang w:val="sk-SK"/>
        </w:rPr>
        <w:t>minimis</w:t>
      </w:r>
      <w:proofErr w:type="spellEnd"/>
      <w:r w:rsidR="00662531"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662531" w:rsidRPr="0073389C">
        <w:rPr>
          <w:rFonts w:cs="Arial"/>
          <w:szCs w:val="19"/>
          <w:lang w:val="sk-SK"/>
        </w:rPr>
        <w:t>minimis</w:t>
      </w:r>
      <w:proofErr w:type="spellEnd"/>
      <w:r w:rsidR="00662531" w:rsidRPr="0073389C">
        <w:rPr>
          <w:rFonts w:cs="Arial"/>
          <w:szCs w:val="19"/>
          <w:lang w:val="sk-SK"/>
        </w:rPr>
        <w:t>" pre jeden podnik, ktorý poskytuje služby všeobecného hospodárskeho záujmu, nesmie prekročiť 500 000 EUR v priebehu troch fiškálnych rokov</w:t>
      </w:r>
      <w:r w:rsidR="00933101" w:rsidRPr="00C60D75">
        <w:rPr>
          <w:lang w:val="sk-SK"/>
        </w:rPr>
        <w:t>.</w:t>
      </w:r>
    </w:p>
    <w:p w14:paraId="138E1EFF"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dátum, kedy je prijímateľovi priznané zákonné právo prijať pomoc v súlade s uplatniteľným vnútroštátnym právnym poriadkom</w:t>
      </w:r>
      <w:r w:rsidRPr="008562C0">
        <w:rPr>
          <w:rFonts w:cs="Arial"/>
          <w:szCs w:val="19"/>
          <w:lang w:val="sk-SK"/>
        </w:rPr>
        <w:t>.</w:t>
      </w:r>
    </w:p>
    <w:p w14:paraId="4E47C7A5"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32C2E8D2"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7A6A9EFF"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67628D4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4AD1D0C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6E42434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7F1C8383"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proofErr w:type="spellStart"/>
      <w:r w:rsidR="00E30025" w:rsidRPr="0073389C">
        <w:rPr>
          <w:rFonts w:cs="Arial"/>
          <w:szCs w:val="19"/>
          <w:lang w:val="sk-SK"/>
        </w:rPr>
        <w:t>EŠIF</w:t>
      </w:r>
      <w:r w:rsidR="00E30025">
        <w:rPr>
          <w:rFonts w:cs="Arial"/>
          <w:szCs w:val="19"/>
          <w:lang w:val="sk-SK"/>
        </w:rPr>
        <w:t>.</w:t>
      </w:r>
      <w:r w:rsidRPr="008562C0">
        <w:rPr>
          <w:rFonts w:cs="Arial"/>
          <w:szCs w:val="19"/>
          <w:lang w:val="sk-SK"/>
        </w:rPr>
        <w:t>Pre</w:t>
      </w:r>
      <w:proofErr w:type="spellEnd"/>
      <w:r w:rsidRPr="008562C0">
        <w:rPr>
          <w:rFonts w:cs="Arial"/>
          <w:szCs w:val="19"/>
          <w:lang w:val="sk-SK"/>
        </w:rPr>
        <w:t xml:space="preserv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3EE2EC1"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638466D2"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w:t>
      </w:r>
      <w:proofErr w:type="spellStart"/>
      <w:r w:rsidRPr="00AE0190">
        <w:rPr>
          <w:szCs w:val="19"/>
          <w:lang w:val="sk-SK"/>
        </w:rPr>
        <w:t>ŽoNFP</w:t>
      </w:r>
      <w:proofErr w:type="spellEnd"/>
      <w:r w:rsidRPr="00AE0190">
        <w:rPr>
          <w:szCs w:val="19"/>
          <w:lang w:val="sk-SK"/>
        </w:rPr>
        <w:t xml:space="preserve">“)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696975C8" w14:textId="77777777" w:rsidR="00574428" w:rsidRPr="0017594C" w:rsidRDefault="00574428" w:rsidP="008979DA">
      <w:pPr>
        <w:pStyle w:val="Nadpis1"/>
        <w:jc w:val="both"/>
        <w:rPr>
          <w:lang w:val="sk-SK"/>
        </w:rPr>
      </w:pPr>
      <w:bookmarkStart w:id="38" w:name="_Toc38008855"/>
      <w:r w:rsidRPr="0017594C">
        <w:rPr>
          <w:lang w:val="sk-SK"/>
        </w:rPr>
        <w:lastRenderedPageBreak/>
        <w:t>Schvaľovanie žiadostí o</w:t>
      </w:r>
      <w:r w:rsidR="00DF2BBA" w:rsidRPr="0017594C">
        <w:rPr>
          <w:lang w:val="sk-SK"/>
        </w:rPr>
        <w:t> </w:t>
      </w:r>
      <w:r w:rsidRPr="0017594C">
        <w:rPr>
          <w:lang w:val="sk-SK"/>
        </w:rPr>
        <w:t>NFP</w:t>
      </w:r>
      <w:bookmarkEnd w:id="38"/>
    </w:p>
    <w:p w14:paraId="0DD85E4A"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w:t>
      </w:r>
      <w:proofErr w:type="spellStart"/>
      <w:r>
        <w:rPr>
          <w:lang w:val="sk-SK"/>
        </w:rPr>
        <w:t>hodnotiacoch</w:t>
      </w:r>
      <w:proofErr w:type="spellEnd"/>
      <w:r>
        <w:rPr>
          <w:lang w:val="sk-SK"/>
        </w:rPr>
        <w:t xml:space="preserve"> kritérií </w:t>
      </w:r>
      <w:r w:rsidRPr="0017594C">
        <w:rPr>
          <w:lang w:val="sk-SK"/>
        </w:rPr>
        <w:t xml:space="preserve">prílohou tejto príručky </w:t>
      </w:r>
      <w:r w:rsidRPr="0016282B">
        <w:rPr>
          <w:lang w:val="sk-SK"/>
        </w:rPr>
        <w:t>(príloha č. 1)</w:t>
      </w:r>
      <w:r w:rsidRPr="0017594C">
        <w:rPr>
          <w:lang w:val="sk-SK"/>
        </w:rPr>
        <w:t>.</w:t>
      </w:r>
    </w:p>
    <w:p w14:paraId="40A5EE30" w14:textId="77777777" w:rsidR="00933101" w:rsidRPr="0017594C" w:rsidRDefault="00933101" w:rsidP="00933101">
      <w:pPr>
        <w:pStyle w:val="BodyText1"/>
        <w:spacing w:line="288" w:lineRule="auto"/>
        <w:jc w:val="both"/>
        <w:rPr>
          <w:lang w:val="sk-SK"/>
        </w:rPr>
      </w:pPr>
    </w:p>
    <w:p w14:paraId="38AF6ED8" w14:textId="536B1442" w:rsidR="00933101" w:rsidRDefault="00933101" w:rsidP="00933101">
      <w:pPr>
        <w:pStyle w:val="BodyText1"/>
        <w:spacing w:line="288" w:lineRule="auto"/>
        <w:jc w:val="both"/>
        <w:rPr>
          <w:lang w:val="sk-SK"/>
        </w:rPr>
      </w:pPr>
      <w:r w:rsidRPr="0017594C">
        <w:rPr>
          <w:lang w:val="sk-SK"/>
        </w:rPr>
        <w:t>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w:t>
      </w:r>
      <w:r w:rsidRPr="009D067B">
        <w:rPr>
          <w:lang w:val="sk-SK"/>
        </w:rPr>
        <w:t>. Žiadosti o NFP sú predkladané prostredníctvom verejnej časti ITMS2014+ a v písomnej  forme</w:t>
      </w:r>
      <w:r w:rsidR="00610772" w:rsidRPr="009D067B">
        <w:t xml:space="preserve"> </w:t>
      </w:r>
      <w:r w:rsidR="00610772" w:rsidRPr="009D067B">
        <w:rPr>
          <w:lang w:val="sk-SK"/>
        </w:rPr>
        <w:t>v zmysle zákon</w:t>
      </w:r>
      <w:r w:rsidR="00DA6881">
        <w:rPr>
          <w:lang w:val="sk-SK"/>
        </w:rPr>
        <w:t>a o e-</w:t>
      </w:r>
      <w:proofErr w:type="spellStart"/>
      <w:r w:rsidR="00DA6881">
        <w:rPr>
          <w:lang w:val="sk-SK"/>
        </w:rPr>
        <w:t>Governmente</w:t>
      </w:r>
      <w:proofErr w:type="spellEnd"/>
      <w:r w:rsidR="00382DA1">
        <w:rPr>
          <w:lang w:val="sk-SK"/>
        </w:rPr>
        <w:t xml:space="preserve"> elektronicky</w:t>
      </w:r>
      <w:r w:rsidR="00610772" w:rsidRPr="009D067B">
        <w:rPr>
          <w:lang w:val="sk-SK"/>
        </w:rPr>
        <w:t xml:space="preserve"> alebo v listinnej podobe</w:t>
      </w:r>
      <w:r w:rsidRPr="009D067B">
        <w:rPr>
          <w:lang w:val="sk-SK"/>
        </w:rPr>
        <w:t xml:space="preserve"> na adresu určenú vo výzve (pri národných projektoch (ďalej aj „NP“) príjem žiadosti o NFP prebieha na základe vyzvania). Žiadosti o NFP po doručení</w:t>
      </w:r>
      <w:r w:rsidRPr="0017594C">
        <w:rPr>
          <w:lang w:val="sk-SK"/>
        </w:rPr>
        <w:t xml:space="preserve"> na oddelenie monitorovania a hodnotenia (</w:t>
      </w:r>
      <w:r w:rsidRPr="009A2E87">
        <w:rPr>
          <w:lang w:val="sk-SK"/>
        </w:rPr>
        <w:t xml:space="preserve">ďalej aj </w:t>
      </w:r>
      <w:r>
        <w:rPr>
          <w:lang w:val="sk-SK"/>
        </w:rPr>
        <w:t>„</w:t>
      </w:r>
      <w:proofErr w:type="spellStart"/>
      <w:r w:rsidRPr="0017594C">
        <w:rPr>
          <w:lang w:val="sk-SK"/>
        </w:rPr>
        <w:t>OMaH</w:t>
      </w:r>
      <w:proofErr w:type="spellEnd"/>
      <w:r>
        <w:rPr>
          <w:lang w:val="sk-SK"/>
        </w:rPr>
        <w:t>“</w:t>
      </w:r>
      <w:r w:rsidRPr="0017594C">
        <w:rPr>
          <w:lang w:val="sk-SK"/>
        </w:rPr>
        <w:t xml:space="preserve">) prechádzajú procesom administratívneho overovania a v prípade splnenia všetkých podmienok poskytnutia príspevku, ktorých overenie je súčasťou administratívneho overenia, je </w:t>
      </w:r>
      <w:proofErr w:type="spellStart"/>
      <w:r w:rsidRPr="0017594C">
        <w:rPr>
          <w:lang w:val="sk-SK"/>
        </w:rPr>
        <w:t>ŽoNFP</w:t>
      </w:r>
      <w:proofErr w:type="spellEnd"/>
      <w:r w:rsidRPr="0017594C">
        <w:rPr>
          <w:lang w:val="sk-SK"/>
        </w:rPr>
        <w:t xml:space="preserve"> postúpená na odborné hodnotenie. Poslednú (neobligatórnu) časť celého procesu schvaľovania žiadostí o NFP predstavujú opravné prostriedky.</w:t>
      </w:r>
    </w:p>
    <w:p w14:paraId="3D3C3248" w14:textId="77777777" w:rsidR="00273D41" w:rsidRPr="0017594C" w:rsidRDefault="002D391E" w:rsidP="00512842">
      <w:pPr>
        <w:pStyle w:val="BodyText1"/>
        <w:spacing w:line="288" w:lineRule="auto"/>
        <w:jc w:val="both"/>
        <w:rPr>
          <w:lang w:val="sk-SK"/>
        </w:rPr>
      </w:pPr>
      <w:r w:rsidRPr="0017594C">
        <w:rPr>
          <w:lang w:val="sk-SK"/>
        </w:rPr>
        <w:t xml:space="preserve"> </w:t>
      </w:r>
    </w:p>
    <w:p w14:paraId="4961B784" w14:textId="77777777" w:rsidR="008C5965" w:rsidRPr="0017594C" w:rsidRDefault="002D391E" w:rsidP="008979DA">
      <w:pPr>
        <w:pStyle w:val="Nadpis2"/>
        <w:spacing w:line="288" w:lineRule="auto"/>
        <w:jc w:val="both"/>
        <w:rPr>
          <w:lang w:val="sk-SK"/>
        </w:rPr>
      </w:pPr>
      <w:bookmarkStart w:id="39" w:name="_Toc38008856"/>
      <w:r w:rsidRPr="0017594C">
        <w:rPr>
          <w:lang w:val="sk-SK"/>
        </w:rPr>
        <w:t>Administratívne overenie</w:t>
      </w:r>
      <w:r w:rsidR="008C5965" w:rsidRPr="0017594C">
        <w:rPr>
          <w:lang w:val="sk-SK"/>
        </w:rPr>
        <w:t xml:space="preserve"> žiadostí o NFP</w:t>
      </w:r>
      <w:bookmarkEnd w:id="39"/>
    </w:p>
    <w:p w14:paraId="44CA281B" w14:textId="77777777" w:rsidR="00933101" w:rsidRDefault="00933101" w:rsidP="00933101">
      <w:pPr>
        <w:pStyle w:val="BodyText1"/>
        <w:spacing w:line="288" w:lineRule="auto"/>
        <w:jc w:val="both"/>
        <w:rPr>
          <w:lang w:val="sk-SK"/>
        </w:rPr>
      </w:pPr>
      <w:r w:rsidRPr="0017594C">
        <w:rPr>
          <w:lang w:val="sk-SK"/>
        </w:rPr>
        <w:t xml:space="preserve">V prvej fáze schvaľovania žiadostí o NFP zodpovední pracovníci RO overujú splnenie podmienky doručenia </w:t>
      </w:r>
      <w:proofErr w:type="spellStart"/>
      <w:r w:rsidRPr="0017594C">
        <w:rPr>
          <w:lang w:val="sk-SK"/>
        </w:rPr>
        <w:t>ŽoNFP</w:t>
      </w:r>
      <w:proofErr w:type="spellEnd"/>
      <w:r w:rsidRPr="0017594C">
        <w:rPr>
          <w:lang w:val="sk-SK"/>
        </w:rPr>
        <w:t xml:space="preserve"> riadne, včas a vo forme určenej RO. Následne je overené splnenie všetkých vo výzve definovaných podmienok poskytnutia pomoci. V prípade ich splnenia je </w:t>
      </w:r>
      <w:proofErr w:type="spellStart"/>
      <w:r w:rsidRPr="0017594C">
        <w:rPr>
          <w:lang w:val="sk-SK"/>
        </w:rPr>
        <w:t>ŽoNFP</w:t>
      </w:r>
      <w:proofErr w:type="spellEnd"/>
      <w:r w:rsidRPr="0017594C">
        <w:rPr>
          <w:lang w:val="sk-SK"/>
        </w:rPr>
        <w:t xml:space="preserve"> postúpená na odborné hodnotenie.</w:t>
      </w:r>
    </w:p>
    <w:p w14:paraId="1A7175E4" w14:textId="77777777" w:rsidR="00933101" w:rsidRDefault="00933101" w:rsidP="00933101">
      <w:pPr>
        <w:pStyle w:val="BodyText1"/>
        <w:spacing w:line="288" w:lineRule="auto"/>
        <w:jc w:val="both"/>
        <w:rPr>
          <w:lang w:val="sk-SK"/>
        </w:rPr>
      </w:pPr>
    </w:p>
    <w:p w14:paraId="0DC47CC1" w14:textId="77777777" w:rsidR="00F55126" w:rsidRPr="0017594C" w:rsidRDefault="008C5965" w:rsidP="008979DA">
      <w:pPr>
        <w:pStyle w:val="Nadpis2"/>
        <w:spacing w:line="288" w:lineRule="auto"/>
        <w:jc w:val="both"/>
        <w:rPr>
          <w:lang w:val="sk-SK"/>
        </w:rPr>
      </w:pPr>
      <w:bookmarkStart w:id="40" w:name="_Toc38008857"/>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40"/>
    </w:p>
    <w:p w14:paraId="45F2B22F"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je vykonať odborné, objektívne, nezávislé a transparentné posúdenie súladu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AAA862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w:t>
      </w:r>
      <w:proofErr w:type="spellStart"/>
      <w:r w:rsidRPr="0017594C">
        <w:rPr>
          <w:szCs w:val="19"/>
          <w:lang w:val="sk-SK"/>
        </w:rPr>
        <w:t>ŽoNFP</w:t>
      </w:r>
      <w:proofErr w:type="spellEnd"/>
      <w:r w:rsidRPr="0017594C">
        <w:rPr>
          <w:szCs w:val="19"/>
          <w:lang w:val="sk-SK"/>
        </w:rPr>
        <w:t xml:space="preserve"> sú bližšie popísané v ďalšej časti tejto príručky.</w:t>
      </w:r>
    </w:p>
    <w:p w14:paraId="4AE927CF" w14:textId="77777777" w:rsidR="00ED341A" w:rsidRPr="0017594C" w:rsidRDefault="00ED341A" w:rsidP="00512842">
      <w:pPr>
        <w:pStyle w:val="BodyText1"/>
        <w:spacing w:before="120" w:after="120" w:line="288" w:lineRule="auto"/>
        <w:jc w:val="both"/>
        <w:rPr>
          <w:szCs w:val="19"/>
          <w:lang w:val="sk-SK"/>
        </w:rPr>
      </w:pPr>
    </w:p>
    <w:p w14:paraId="6DA91F64" w14:textId="77777777" w:rsidR="00EF3988" w:rsidRPr="0017594C" w:rsidRDefault="008C5965" w:rsidP="008979DA">
      <w:pPr>
        <w:pStyle w:val="Nadpis2"/>
        <w:spacing w:line="288" w:lineRule="auto"/>
        <w:jc w:val="both"/>
        <w:rPr>
          <w:lang w:val="sk-SK"/>
        </w:rPr>
      </w:pPr>
      <w:bookmarkStart w:id="41" w:name="_Toc38008858"/>
      <w:r w:rsidRPr="0017594C">
        <w:rPr>
          <w:lang w:val="sk-SK"/>
        </w:rPr>
        <w:t>Vydávanie rozhodnutí</w:t>
      </w:r>
      <w:bookmarkEnd w:id="41"/>
    </w:p>
    <w:p w14:paraId="0C262E73" w14:textId="77777777" w:rsidR="00933101" w:rsidRPr="0017594C" w:rsidRDefault="00933101" w:rsidP="00933101">
      <w:pPr>
        <w:pStyle w:val="Default"/>
        <w:spacing w:line="288" w:lineRule="auto"/>
        <w:jc w:val="both"/>
        <w:rPr>
          <w:rFonts w:cs="Times New Roman"/>
          <w:sz w:val="19"/>
          <w:szCs w:val="48"/>
          <w:lang w:val="sk-SK"/>
        </w:rPr>
      </w:pP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 xml:space="preserve">Rozhodnutím o schválení </w:t>
      </w:r>
      <w:proofErr w:type="spellStart"/>
      <w:r w:rsidRPr="0017594C">
        <w:rPr>
          <w:sz w:val="19"/>
          <w:szCs w:val="48"/>
          <w:lang w:val="sk-SK"/>
        </w:rPr>
        <w:t>ŽoNFP</w:t>
      </w:r>
      <w:proofErr w:type="spellEnd"/>
      <w:r w:rsidRPr="0017594C">
        <w:rPr>
          <w:sz w:val="19"/>
          <w:szCs w:val="48"/>
          <w:lang w:val="sk-SK"/>
        </w:rPr>
        <w:t xml:space="preserve">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2FD0B3A4"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74886774" w14:textId="77777777" w:rsidR="008323D6" w:rsidRPr="0017594C" w:rsidRDefault="008323D6" w:rsidP="00512842">
      <w:pPr>
        <w:pStyle w:val="BodyText1"/>
        <w:jc w:val="both"/>
        <w:rPr>
          <w:lang w:val="sk-SK"/>
        </w:rPr>
      </w:pPr>
    </w:p>
    <w:p w14:paraId="2FF5B4EB" w14:textId="77777777" w:rsidR="00AF05C9" w:rsidRPr="0017594C" w:rsidRDefault="00A570A0" w:rsidP="008979DA">
      <w:pPr>
        <w:pStyle w:val="Nadpis1"/>
        <w:ind w:left="426" w:hanging="426"/>
        <w:rPr>
          <w:lang w:val="sk-SK"/>
        </w:rPr>
      </w:pPr>
      <w:bookmarkStart w:id="42" w:name="_Toc38008859"/>
      <w:r w:rsidRPr="0017594C">
        <w:rPr>
          <w:lang w:val="sk-SK"/>
        </w:rPr>
        <w:lastRenderedPageBreak/>
        <w:t>P</w:t>
      </w:r>
      <w:r w:rsidR="00AF05C9" w:rsidRPr="0017594C">
        <w:rPr>
          <w:lang w:val="sk-SK"/>
        </w:rPr>
        <w:t>opis procesov odborného hodnotenia</w:t>
      </w:r>
      <w:bookmarkEnd w:id="42"/>
    </w:p>
    <w:p w14:paraId="002A64E1"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 xml:space="preserve">Samotnému výkonu odborného hodnotenia </w:t>
      </w:r>
      <w:proofErr w:type="spellStart"/>
      <w:r w:rsidRPr="00BC275B">
        <w:rPr>
          <w:rFonts w:asciiTheme="minorHAnsi" w:hAnsiTheme="minorHAnsi" w:cstheme="minorHAnsi"/>
          <w:szCs w:val="19"/>
          <w:lang w:val="sk-SK"/>
        </w:rPr>
        <w:t>ŽoNFP</w:t>
      </w:r>
      <w:proofErr w:type="spellEnd"/>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756CC67B"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6907461B"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571977E9"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 xml:space="preserve">v k </w:t>
      </w:r>
      <w:proofErr w:type="spellStart"/>
      <w:r w:rsidR="00E96739" w:rsidRPr="00BC275B">
        <w:rPr>
          <w:rFonts w:asciiTheme="minorHAnsi" w:eastAsia="Times" w:hAnsiTheme="minorHAnsi" w:cstheme="minorHAnsi"/>
          <w:color w:val="000000"/>
          <w:szCs w:val="20"/>
          <w:lang w:val="sk-SK"/>
        </w:rPr>
        <w:t>ŽoNFP</w:t>
      </w:r>
      <w:proofErr w:type="spellEnd"/>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71A1A63"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F72FB4B"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491F2FFB" w14:textId="7777777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4C8091D1"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7B66CC66" w14:textId="77777777" w:rsidR="00D46D27" w:rsidRPr="00B519B4" w:rsidRDefault="00DE0666" w:rsidP="004F7705">
      <w:pPr>
        <w:pStyle w:val="Nadpis2"/>
        <w:jc w:val="both"/>
        <w:rPr>
          <w:lang w:val="sk-SK"/>
        </w:rPr>
      </w:pPr>
      <w:bookmarkStart w:id="43" w:name="_Toc38008860"/>
      <w:r w:rsidRPr="0017594C">
        <w:rPr>
          <w:lang w:val="sk-SK"/>
        </w:rPr>
        <w:t>Kritér</w:t>
      </w:r>
      <w:r w:rsidR="00D46D27" w:rsidRPr="00B519B4">
        <w:rPr>
          <w:lang w:val="sk-SK"/>
        </w:rPr>
        <w:t>iá pre výber projektov</w:t>
      </w:r>
      <w:bookmarkEnd w:id="43"/>
    </w:p>
    <w:p w14:paraId="31BC5E37"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 xml:space="preserve">a projektov TP uplatňovaných pri výbere </w:t>
      </w:r>
      <w:proofErr w:type="spellStart"/>
      <w:r w:rsidR="00DE0666" w:rsidRPr="0017594C">
        <w:rPr>
          <w:szCs w:val="19"/>
          <w:lang w:val="sk-SK"/>
        </w:rPr>
        <w:t>ŽoNFP</w:t>
      </w:r>
      <w:proofErr w:type="spellEnd"/>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227732E2"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51E7C5D7" w14:textId="057B1FC4" w:rsidR="00DE0666" w:rsidRPr="0017594C" w:rsidDel="00876704" w:rsidRDefault="00DE0666" w:rsidP="00BC454A">
      <w:pPr>
        <w:pStyle w:val="Nadpis2"/>
        <w:jc w:val="both"/>
        <w:rPr>
          <w:moveFrom w:id="44" w:author="Zuzana" w:date="2021-01-15T14:18:00Z"/>
          <w:lang w:val="sk-SK"/>
        </w:rPr>
      </w:pPr>
      <w:bookmarkStart w:id="45" w:name="_Toc38008861"/>
      <w:moveFromRangeStart w:id="46" w:author="Zuzana" w:date="2021-01-15T14:18:00Z" w:name="move61612697"/>
      <w:moveFrom w:id="47" w:author="Zuzana" w:date="2021-01-15T14:18:00Z">
        <w:r w:rsidRPr="0017594C" w:rsidDel="00876704">
          <w:rPr>
            <w:lang w:val="sk-SK"/>
          </w:rPr>
          <w:t>Výber odborných hodnotiteľov</w:t>
        </w:r>
        <w:bookmarkEnd w:id="45"/>
      </w:moveFrom>
    </w:p>
    <w:p w14:paraId="439DBCB8" w14:textId="19A53ADF" w:rsidR="00933101" w:rsidRPr="0017594C" w:rsidDel="00876704" w:rsidRDefault="00933101" w:rsidP="00933101">
      <w:pPr>
        <w:spacing w:before="120" w:after="120" w:line="288" w:lineRule="auto"/>
        <w:jc w:val="both"/>
        <w:rPr>
          <w:moveFrom w:id="48" w:author="Zuzana" w:date="2021-01-15T14:18:00Z"/>
          <w:szCs w:val="19"/>
          <w:lang w:val="sk-SK"/>
        </w:rPr>
      </w:pPr>
      <w:moveFrom w:id="49" w:author="Zuzana" w:date="2021-01-15T14:18:00Z">
        <w:r w:rsidRPr="0017594C" w:rsidDel="00876704">
          <w:rPr>
            <w:szCs w:val="19"/>
            <w:lang w:val="sk-SK"/>
          </w:rPr>
          <w:t xml:space="preserve">Výber odborných hodnotiteľov zabezpečí </w:t>
        </w:r>
        <w:r w:rsidRPr="0017594C" w:rsidDel="00876704">
          <w:rPr>
            <w:color w:val="000000"/>
            <w:szCs w:val="48"/>
            <w:lang w:val="sk-SK"/>
          </w:rPr>
          <w:t>RO pre OP EVS</w:t>
        </w:r>
        <w:r w:rsidRPr="00B519B4" w:rsidDel="00876704">
          <w:rPr>
            <w:szCs w:val="19"/>
            <w:lang w:val="sk-SK"/>
          </w:rPr>
          <w:t xml:space="preserve"> prostredníc</w:t>
        </w:r>
        <w:r w:rsidRPr="0017594C" w:rsidDel="00876704">
          <w:rPr>
            <w:szCs w:val="19"/>
            <w:lang w:val="sk-SK"/>
          </w:rPr>
          <w:t>tvom vyhlásenia transparentnej výzvy na výber odborných hodnotiteľov, ktorú zverejní na svojom webovom sídle. Informáciu o</w:t>
        </w:r>
        <w:r w:rsidDel="00876704">
          <w:rPr>
            <w:szCs w:val="19"/>
            <w:lang w:val="sk-SK"/>
          </w:rPr>
          <w:t xml:space="preserve"> jej </w:t>
        </w:r>
        <w:r w:rsidRPr="0017594C" w:rsidDel="00876704">
          <w:rPr>
            <w:szCs w:val="19"/>
            <w:lang w:val="sk-SK"/>
          </w:rPr>
          <w:t xml:space="preserve">vyhlásení spolu s uvedením linku na </w:t>
        </w:r>
        <w:r w:rsidDel="00876704">
          <w:rPr>
            <w:szCs w:val="19"/>
            <w:lang w:val="sk-SK"/>
          </w:rPr>
          <w:t>miesto jej zverejnenia</w:t>
        </w:r>
        <w:r w:rsidRPr="0017594C" w:rsidDel="00876704">
          <w:rPr>
            <w:szCs w:val="19"/>
            <w:lang w:val="sk-SK"/>
          </w:rPr>
          <w:t xml:space="preserve"> zašle </w:t>
        </w:r>
        <w:r w:rsidRPr="0017594C" w:rsidDel="00876704">
          <w:rPr>
            <w:color w:val="000000"/>
            <w:szCs w:val="48"/>
            <w:lang w:val="sk-SK"/>
          </w:rPr>
          <w:t>RO pre OP EVS</w:t>
        </w:r>
        <w:r w:rsidRPr="0017594C" w:rsidDel="00876704">
          <w:rPr>
            <w:szCs w:val="19"/>
            <w:lang w:val="sk-SK"/>
          </w:rPr>
          <w:t xml:space="preserve"> e-mailom na e-mailovú adresu </w:t>
        </w:r>
        <w:r w:rsidDel="00876704">
          <w:rPr>
            <w:szCs w:val="19"/>
            <w:lang w:val="sk-SK"/>
          </w:rPr>
          <w:t xml:space="preserve">CKO </w:t>
        </w:r>
        <w:r w:rsidR="00876704" w:rsidDel="00876704">
          <w:rPr>
            <w:rStyle w:val="Hypertextovprepojenie"/>
            <w:lang w:val="sk-SK"/>
          </w:rPr>
          <w:fldChar w:fldCharType="begin"/>
        </w:r>
        <w:r w:rsidR="00876704" w:rsidDel="00876704">
          <w:rPr>
            <w:rStyle w:val="Hypertextovprepojenie"/>
            <w:lang w:val="sk-SK"/>
          </w:rPr>
          <w:instrText xml:space="preserve"> HYPERLINK "mailto:eufondy@vlada.gov.sk" </w:instrText>
        </w:r>
        <w:r w:rsidR="00876704" w:rsidDel="00876704">
          <w:rPr>
            <w:rStyle w:val="Hypertextovprepojenie"/>
            <w:lang w:val="sk-SK"/>
          </w:rPr>
          <w:fldChar w:fldCharType="separate"/>
        </w:r>
        <w:r w:rsidR="00B3573C" w:rsidRPr="00B3573C" w:rsidDel="00876704">
          <w:rPr>
            <w:rStyle w:val="Hypertextovprepojenie"/>
            <w:lang w:val="sk-SK"/>
          </w:rPr>
          <w:t>eufondy@vlada.gov.sk</w:t>
        </w:r>
        <w:r w:rsidR="00876704" w:rsidDel="00876704">
          <w:rPr>
            <w:rStyle w:val="Hypertextovprepojenie"/>
            <w:lang w:val="sk-SK"/>
          </w:rPr>
          <w:fldChar w:fldCharType="end"/>
        </w:r>
        <w:r w:rsidR="00B3573C" w:rsidRPr="00B3573C" w:rsidDel="00876704">
          <w:rPr>
            <w:szCs w:val="19"/>
            <w:lang w:val="sk-SK"/>
          </w:rPr>
          <w:t xml:space="preserve">(na základe informácie bude link na výzvu zverejnený na webovom sídle </w:t>
        </w:r>
        <w:r w:rsidR="00876704" w:rsidDel="00876704">
          <w:rPr>
            <w:rStyle w:val="Hypertextovprepojenie"/>
            <w:szCs w:val="19"/>
            <w:lang w:val="sk-SK"/>
          </w:rPr>
          <w:fldChar w:fldCharType="begin"/>
        </w:r>
        <w:r w:rsidR="00876704" w:rsidDel="00876704">
          <w:rPr>
            <w:rStyle w:val="Hypertextovprepojenie"/>
            <w:szCs w:val="19"/>
            <w:lang w:val="sk-SK"/>
          </w:rPr>
          <w:instrText xml:space="preserve"> HYPERLINK "http://www.partnerskadohoda.gov.sk" </w:instrText>
        </w:r>
        <w:r w:rsidR="00876704" w:rsidDel="00876704">
          <w:rPr>
            <w:rStyle w:val="Hypertextovprepojenie"/>
            <w:szCs w:val="19"/>
            <w:lang w:val="sk-SK"/>
          </w:rPr>
          <w:fldChar w:fldCharType="separate"/>
        </w:r>
        <w:r w:rsidR="00B3573C" w:rsidRPr="00B3573C" w:rsidDel="00876704">
          <w:rPr>
            <w:rStyle w:val="Hypertextovprepojenie"/>
            <w:szCs w:val="19"/>
            <w:lang w:val="sk-SK"/>
          </w:rPr>
          <w:t>www.partnerskadohoda.gov.sk</w:t>
        </w:r>
        <w:r w:rsidR="00876704" w:rsidDel="00876704">
          <w:rPr>
            <w:rStyle w:val="Hypertextovprepojenie"/>
            <w:szCs w:val="19"/>
            <w:lang w:val="sk-SK"/>
          </w:rPr>
          <w:fldChar w:fldCharType="end"/>
        </w:r>
        <w:r w:rsidR="00B3573C" w:rsidRPr="00B3573C" w:rsidDel="00876704">
          <w:rPr>
            <w:szCs w:val="19"/>
            <w:u w:val="single"/>
            <w:lang w:val="sk-SK"/>
          </w:rPr>
          <w:t>)</w:t>
        </w:r>
        <w:r w:rsidRPr="0017594C" w:rsidDel="00876704">
          <w:rPr>
            <w:szCs w:val="19"/>
            <w:lang w:val="sk-SK"/>
          </w:rPr>
          <w:t>.</w:t>
        </w:r>
      </w:moveFrom>
    </w:p>
    <w:p w14:paraId="155DC31A" w14:textId="25109BBB" w:rsidR="008223D7" w:rsidRPr="007B21BF" w:rsidDel="00876704" w:rsidRDefault="008223D7" w:rsidP="008223D7">
      <w:pPr>
        <w:spacing w:before="120" w:after="120" w:line="288" w:lineRule="auto"/>
        <w:jc w:val="both"/>
        <w:rPr>
          <w:moveFrom w:id="50" w:author="Zuzana" w:date="2021-01-15T14:18:00Z"/>
          <w:rFonts w:cs="Arial"/>
          <w:szCs w:val="19"/>
          <w:lang w:val="sk-SK"/>
        </w:rPr>
      </w:pPr>
      <w:moveFrom w:id="51" w:author="Zuzana" w:date="2021-01-15T14:18:00Z">
        <w:r w:rsidRPr="007B21BF" w:rsidDel="00876704">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sidDel="00876704">
          <w:rPr>
            <w:szCs w:val="19"/>
          </w:rPr>
          <w:t xml:space="preserve">spĺňajúce minimálne štandardy podľa MP CKO č. 29 k výberu odborných </w:t>
        </w:r>
        <w:r w:rsidR="004B6E82" w:rsidDel="00876704">
          <w:rPr>
            <w:szCs w:val="19"/>
          </w:rPr>
          <w:t>hodnotiteľov</w:t>
        </w:r>
        <w:r w:rsidRPr="007B21BF" w:rsidDel="00876704">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sidDel="00876704">
          <w:rPr>
            <w:rFonts w:cs="Arial"/>
            <w:szCs w:val="19"/>
            <w:lang w:val="sk-SK"/>
          </w:rPr>
          <w:t xml:space="preserve">. </w:t>
        </w:r>
      </w:moveFrom>
    </w:p>
    <w:p w14:paraId="49127145" w14:textId="4EFBA4A1" w:rsidR="00933101" w:rsidRPr="0017594C" w:rsidDel="00876704" w:rsidRDefault="00933101" w:rsidP="00933101">
      <w:pPr>
        <w:spacing w:before="120" w:after="120" w:line="288" w:lineRule="auto"/>
        <w:jc w:val="both"/>
        <w:rPr>
          <w:moveFrom w:id="52" w:author="Zuzana" w:date="2021-01-15T14:18:00Z"/>
          <w:szCs w:val="19"/>
          <w:lang w:val="sk-SK"/>
        </w:rPr>
      </w:pPr>
      <w:moveFrom w:id="53" w:author="Zuzana" w:date="2021-01-15T14:18:00Z">
        <w:r w:rsidRPr="0017594C" w:rsidDel="00876704">
          <w:rPr>
            <w:szCs w:val="19"/>
            <w:lang w:val="sk-SK"/>
          </w:rPr>
          <w:t xml:space="preserve">Súčasťou výzvy na výber odborných hodnotiteľov bude i upozornenie na </w:t>
        </w:r>
        <w:r w:rsidDel="00876704">
          <w:rPr>
            <w:szCs w:val="19"/>
            <w:lang w:val="sk-SK"/>
          </w:rPr>
          <w:t xml:space="preserve">možný konflikt </w:t>
        </w:r>
        <w:r w:rsidRPr="0017594C" w:rsidDel="00876704">
          <w:rPr>
            <w:szCs w:val="19"/>
            <w:lang w:val="sk-SK"/>
          </w:rPr>
          <w:t>záujmov v zmysle jeho úp</w:t>
        </w:r>
        <w:r w:rsidDel="00876704">
          <w:rPr>
            <w:szCs w:val="19"/>
            <w:lang w:val="sk-SK"/>
          </w:rPr>
          <w:t>ravy v § 46 Konflikt záujmov v z</w:t>
        </w:r>
        <w:r w:rsidRPr="0017594C" w:rsidDel="00876704">
          <w:rPr>
            <w:szCs w:val="19"/>
            <w:lang w:val="sk-SK"/>
          </w:rPr>
          <w:t xml:space="preserve">ákone č. 292/2014 o príspevku poskytovanom z európskych štrukturálnych a investičných fondov a o zmene a doplnení niektorých zákonov (ďalej len „zákon o príspevku z EŠIF“). </w:t>
        </w:r>
      </w:moveFrom>
    </w:p>
    <w:p w14:paraId="63904014" w14:textId="4D65B6A7" w:rsidR="00E61290" w:rsidRPr="007B21BF" w:rsidDel="00876704" w:rsidRDefault="00D7430E" w:rsidP="00E61290">
      <w:pPr>
        <w:spacing w:before="120" w:after="120" w:line="288" w:lineRule="auto"/>
        <w:jc w:val="both"/>
        <w:rPr>
          <w:moveFrom w:id="54" w:author="Zuzana" w:date="2021-01-15T14:18:00Z"/>
          <w:rFonts w:cs="Arial"/>
          <w:szCs w:val="19"/>
          <w:lang w:val="sk-SK"/>
        </w:rPr>
      </w:pPr>
      <w:moveFrom w:id="55" w:author="Zuzana" w:date="2021-01-15T14:18:00Z">
        <w:r w:rsidDel="00876704">
          <w:rPr>
            <w:szCs w:val="19"/>
          </w:rPr>
          <w:t>O</w:t>
        </w:r>
        <w:r w:rsidRPr="001C44C7" w:rsidDel="00876704">
          <w:rPr>
            <w:szCs w:val="19"/>
          </w:rPr>
          <w:t>dborn</w:t>
        </w:r>
        <w:r w:rsidDel="00876704">
          <w:rPr>
            <w:szCs w:val="19"/>
          </w:rPr>
          <w:t>í</w:t>
        </w:r>
        <w:r w:rsidRPr="001C44C7" w:rsidDel="00876704">
          <w:rPr>
            <w:szCs w:val="19"/>
          </w:rPr>
          <w:t xml:space="preserve"> hodnotite</w:t>
        </w:r>
        <w:r w:rsidDel="00876704">
          <w:rPr>
            <w:szCs w:val="19"/>
          </w:rPr>
          <w:t>lia</w:t>
        </w:r>
        <w:r w:rsidRPr="001C44C7" w:rsidDel="00876704">
          <w:rPr>
            <w:szCs w:val="19"/>
          </w:rPr>
          <w:t>, ktorí splnili podmienky v zmysle vyhlásenej výzvy na výber odborných hodnotiteľov</w:t>
        </w:r>
        <w:r w:rsidDel="00876704">
          <w:rPr>
            <w:szCs w:val="19"/>
          </w:rPr>
          <w:t xml:space="preserve"> budú zaradení do základného zoznamu odborných hodnotiteľov. Pre odborné hodnotenie </w:t>
        </w:r>
        <w:r w:rsidRPr="001C44C7" w:rsidDel="00876704">
          <w:rPr>
            <w:szCs w:val="19"/>
          </w:rPr>
          <w:t>konkrétnej výzvy</w:t>
        </w:r>
        <w:r w:rsidDel="00876704">
          <w:rPr>
            <w:szCs w:val="19"/>
          </w:rPr>
          <w:t xml:space="preserve"> vyberie VO MaH</w:t>
        </w:r>
        <w:r w:rsidRPr="001C44C7" w:rsidDel="00876704">
          <w:rPr>
            <w:szCs w:val="19"/>
          </w:rPr>
          <w:t xml:space="preserve"> v spolupráci s VO PaM </w:t>
        </w:r>
        <w:r w:rsidDel="00876704">
          <w:rPr>
            <w:szCs w:val="19"/>
          </w:rPr>
          <w:t xml:space="preserve">zo základného zoznamu všetkých </w:t>
        </w:r>
        <w:r w:rsidRPr="001C44C7" w:rsidDel="00876704">
          <w:rPr>
            <w:szCs w:val="19"/>
          </w:rPr>
          <w:t xml:space="preserve">odborných hodnotiteľov </w:t>
        </w:r>
        <w:r w:rsidDel="00876704">
          <w:rPr>
            <w:szCs w:val="19"/>
          </w:rPr>
          <w:t>podľa oblasti ich špecifickej odbornosti</w:t>
        </w:r>
        <w:r w:rsidRPr="001C44C7" w:rsidDel="00876704">
          <w:rPr>
            <w:szCs w:val="19"/>
          </w:rPr>
          <w:t>.</w:t>
        </w:r>
        <w:r w:rsidR="00E61290" w:rsidRPr="007B21BF" w:rsidDel="00876704">
          <w:rPr>
            <w:rFonts w:cs="Arial"/>
            <w:szCs w:val="19"/>
            <w:lang w:val="sk-SK"/>
          </w:rPr>
          <w:t xml:space="preserve"> </w:t>
        </w:r>
      </w:moveFrom>
    </w:p>
    <w:p w14:paraId="2FF71B34" w14:textId="1A35EDF2" w:rsidR="009A3D44" w:rsidDel="00876704" w:rsidRDefault="00341A7D" w:rsidP="00E61290">
      <w:pPr>
        <w:spacing w:before="120" w:after="120" w:line="288" w:lineRule="auto"/>
        <w:jc w:val="both"/>
        <w:rPr>
          <w:moveFrom w:id="56" w:author="Zuzana" w:date="2021-01-15T14:18:00Z"/>
          <w:rFonts w:cs="Arial"/>
          <w:szCs w:val="19"/>
          <w:lang w:val="sk-SK"/>
        </w:rPr>
      </w:pPr>
      <w:moveFrom w:id="57" w:author="Zuzana" w:date="2021-01-15T14:18:00Z">
        <w:r w:rsidDel="00876704">
          <w:rPr>
            <w:szCs w:val="19"/>
          </w:rPr>
          <w:t xml:space="preserve">VO MaH </w:t>
        </w:r>
        <w:r w:rsidR="00B61D2E" w:rsidDel="00876704">
          <w:rPr>
            <w:szCs w:val="19"/>
          </w:rPr>
          <w:t xml:space="preserve">zabezpečí </w:t>
        </w:r>
        <w:r w:rsidDel="00876704">
          <w:rPr>
            <w:szCs w:val="19"/>
          </w:rPr>
          <w:t xml:space="preserve">výber odborných hodnotieľov a ich priradenie k ŽoNFP prostredníctvom </w:t>
        </w:r>
        <w:r w:rsidR="00B61D2E" w:rsidDel="00876704">
          <w:rPr>
            <w:szCs w:val="19"/>
          </w:rPr>
          <w:t>funkcionality v ITMS 2014+</w:t>
        </w:r>
        <w:r w:rsidDel="00876704">
          <w:rPr>
            <w:szCs w:val="19"/>
          </w:rPr>
          <w:t xml:space="preserve">. </w:t>
        </w:r>
        <w:r w:rsidR="00430FDE" w:rsidDel="00876704">
          <w:rPr>
            <w:rFonts w:cs="Arial"/>
            <w:szCs w:val="19"/>
            <w:lang w:val="sk-SK"/>
          </w:rPr>
          <w:t>V súlade s MP CKO č. 29</w:t>
        </w:r>
        <w:r w:rsidR="00430FDE" w:rsidRPr="00430FDE" w:rsidDel="00876704">
          <w:t xml:space="preserve"> </w:t>
        </w:r>
        <w:r w:rsidR="00430FDE" w:rsidDel="00876704">
          <w:t xml:space="preserve">RO pre OP EVS </w:t>
        </w:r>
        <w:r w:rsidR="00430FDE" w:rsidRPr="00430FDE" w:rsidDel="00876704">
          <w:rPr>
            <w:rFonts w:cs="Arial"/>
            <w:szCs w:val="19"/>
            <w:lang w:val="sk-SK"/>
          </w:rPr>
          <w:t xml:space="preserve">vloží informácie o odborných hodnotiteľoch výzvy </w:t>
        </w:r>
        <w:r w:rsidR="00430FDE" w:rsidRPr="00430FDE" w:rsidDel="00876704">
          <w:rPr>
            <w:rFonts w:cs="Arial"/>
            <w:szCs w:val="19"/>
            <w:lang w:val="sk-SK"/>
          </w:rPr>
          <w:lastRenderedPageBreak/>
          <w:t>do ITMS 2014+ najneskôr do 60 pracovných dní od skončenia rozhodovania o ŽoNFP pre každú výzvu (resp. kolo výzvy) alebo vyzvanie</w:t>
        </w:r>
        <w:r w:rsidR="009A3D44" w:rsidDel="00876704">
          <w:rPr>
            <w:rFonts w:cs="Arial"/>
            <w:szCs w:val="19"/>
            <w:lang w:val="sk-SK"/>
          </w:rPr>
          <w:t xml:space="preserve"> (najmä </w:t>
        </w:r>
        <w:r w:rsidR="009A3D44" w:rsidRPr="00EB6847" w:rsidDel="00876704">
          <w:t>titul, meno a priezvisko každého OH</w:t>
        </w:r>
        <w:r w:rsidR="009A3D44" w:rsidDel="00876704">
          <w:t>, informácie o praxi OH a pod.)</w:t>
        </w:r>
        <w:r w:rsidR="00430FDE" w:rsidRPr="00430FDE" w:rsidDel="00876704">
          <w:rPr>
            <w:rFonts w:cs="Arial"/>
            <w:szCs w:val="19"/>
            <w:lang w:val="sk-SK"/>
          </w:rPr>
          <w:t xml:space="preserve">. </w:t>
        </w:r>
        <w:r w:rsidR="00430FDE" w:rsidDel="00876704">
          <w:rPr>
            <w:rFonts w:cs="Arial"/>
            <w:szCs w:val="19"/>
            <w:lang w:val="sk-SK"/>
          </w:rPr>
          <w:t xml:space="preserve"> </w:t>
        </w:r>
      </w:moveFrom>
    </w:p>
    <w:p w14:paraId="35DB6EDC" w14:textId="545C8CB8" w:rsidR="00D7430E" w:rsidDel="00876704" w:rsidRDefault="00341A7D" w:rsidP="00E61290">
      <w:pPr>
        <w:spacing w:before="120" w:after="120" w:line="288" w:lineRule="auto"/>
        <w:jc w:val="both"/>
        <w:rPr>
          <w:moveFrom w:id="58" w:author="Zuzana" w:date="2021-01-15T14:18:00Z"/>
          <w:rFonts w:cs="Arial"/>
          <w:szCs w:val="18"/>
        </w:rPr>
      </w:pPr>
      <w:moveFrom w:id="59" w:author="Zuzana" w:date="2021-01-15T14:18:00Z">
        <w:r w:rsidRPr="00027142" w:rsidDel="00876704">
          <w:rPr>
            <w:rFonts w:cs="Arial"/>
            <w:szCs w:val="18"/>
          </w:rPr>
          <w:t>Po</w:t>
        </w:r>
        <w:r w:rsidDel="00876704">
          <w:rPr>
            <w:rFonts w:cs="Arial"/>
            <w:szCs w:val="18"/>
          </w:rPr>
          <w:t xml:space="preserve"> takomto</w:t>
        </w:r>
        <w:r w:rsidRPr="00027142" w:rsidDel="00876704">
          <w:rPr>
            <w:rFonts w:cs="Arial"/>
            <w:szCs w:val="18"/>
          </w:rPr>
          <w:t xml:space="preserve"> </w:t>
        </w:r>
        <w:r w:rsidRPr="001D2B6B" w:rsidDel="00876704">
          <w:rPr>
            <w:rFonts w:cs="Arial"/>
            <w:szCs w:val="18"/>
            <w:lang w:val="sk-SK"/>
          </w:rPr>
          <w:t>výbere a</w:t>
        </w:r>
        <w:r w:rsidRPr="00027142" w:rsidDel="00876704">
          <w:rPr>
            <w:rFonts w:cs="Arial"/>
            <w:szCs w:val="18"/>
          </w:rPr>
          <w:t xml:space="preserve"> </w:t>
        </w:r>
        <w:r w:rsidDel="00876704">
          <w:rPr>
            <w:rFonts w:cs="Arial"/>
            <w:szCs w:val="18"/>
          </w:rPr>
          <w:t>pridelení</w:t>
        </w:r>
        <w:r w:rsidRPr="00027142" w:rsidDel="00876704">
          <w:rPr>
            <w:rFonts w:cs="Arial"/>
            <w:szCs w:val="18"/>
          </w:rPr>
          <w:t xml:space="preserve"> ŽoNFP odborným hodnotiteľom, RO v prípade externých hodnotiteľov informuje odborných hodnotiteľov RO pre o termíne školenia a začatia hodnotenia</w:t>
        </w:r>
        <w:r w:rsidDel="00876704">
          <w:rPr>
            <w:rFonts w:cs="Arial"/>
            <w:szCs w:val="18"/>
          </w:rPr>
          <w:t>.</w:t>
        </w:r>
      </w:moveFrom>
    </w:p>
    <w:p w14:paraId="3E38C703" w14:textId="294C614A" w:rsidR="004767D7" w:rsidRPr="007B21BF" w:rsidDel="00876704" w:rsidRDefault="007B275F" w:rsidP="00E61290">
      <w:pPr>
        <w:spacing w:before="120" w:after="120" w:line="288" w:lineRule="auto"/>
        <w:jc w:val="both"/>
        <w:rPr>
          <w:moveFrom w:id="60" w:author="Zuzana" w:date="2021-01-15T14:18:00Z"/>
          <w:rFonts w:cs="Arial"/>
          <w:szCs w:val="19"/>
          <w:lang w:val="sk-SK"/>
        </w:rPr>
      </w:pPr>
      <w:moveFrom w:id="61" w:author="Zuzana" w:date="2021-01-15T14:18:00Z">
        <w:r w:rsidDel="00876704">
          <w:rPr>
            <w:rFonts w:cs="Arial"/>
            <w:szCs w:val="18"/>
          </w:rPr>
          <w:t>V prípade nefunkčnosti</w:t>
        </w:r>
        <w:r w:rsidR="004767D7" w:rsidDel="00876704">
          <w:rPr>
            <w:rFonts w:cs="Arial"/>
            <w:szCs w:val="18"/>
          </w:rPr>
          <w:t xml:space="preserve"> </w:t>
        </w:r>
        <w:r w:rsidR="004767D7" w:rsidDel="00876704">
          <w:rPr>
            <w:szCs w:val="19"/>
          </w:rPr>
          <w:t xml:space="preserve">výberu odborných hodnotieľov a ich priradenia k ŽoNFP prostredníctvom </w:t>
        </w:r>
        <w:r w:rsidR="00B61D2E" w:rsidDel="00876704">
          <w:rPr>
            <w:szCs w:val="19"/>
          </w:rPr>
          <w:t xml:space="preserve">functionality </w:t>
        </w:r>
        <w:r w:rsidR="004767D7" w:rsidDel="00876704">
          <w:rPr>
            <w:szCs w:val="19"/>
          </w:rPr>
          <w:t>ITMS</w:t>
        </w:r>
        <w:r w:rsidR="00B61D2E" w:rsidDel="00876704">
          <w:rPr>
            <w:szCs w:val="19"/>
          </w:rPr>
          <w:t>2014+</w:t>
        </w:r>
        <w:r w:rsidR="004767D7" w:rsidDel="00876704">
          <w:rPr>
            <w:szCs w:val="19"/>
          </w:rPr>
          <w:t xml:space="preserve">, RO pre OP EVS </w:t>
        </w:r>
        <w:r w:rsidR="00B61D2E" w:rsidDel="00876704">
          <w:rPr>
            <w:szCs w:val="19"/>
          </w:rPr>
          <w:t xml:space="preserve">postupuje </w:t>
        </w:r>
        <w:r w:rsidR="004767D7" w:rsidDel="00876704">
          <w:rPr>
            <w:szCs w:val="19"/>
          </w:rPr>
          <w:t>nasledovne</w:t>
        </w:r>
        <w:r w:rsidR="00B61D2E" w:rsidDel="00876704">
          <w:rPr>
            <w:szCs w:val="19"/>
          </w:rPr>
          <w:t xml:space="preserve">: </w:t>
        </w:r>
      </w:moveFrom>
    </w:p>
    <w:p w14:paraId="233796CF" w14:textId="39BC48E2" w:rsidR="00E61290" w:rsidRPr="007B21BF" w:rsidDel="00876704" w:rsidRDefault="00E61290" w:rsidP="00E61290">
      <w:pPr>
        <w:spacing w:before="120" w:after="120" w:line="288" w:lineRule="auto"/>
        <w:jc w:val="both"/>
        <w:rPr>
          <w:moveFrom w:id="62" w:author="Zuzana" w:date="2021-01-15T14:18:00Z"/>
          <w:rFonts w:cs="Arial"/>
          <w:szCs w:val="19"/>
          <w:lang w:val="sk-SK"/>
        </w:rPr>
      </w:pPr>
      <w:moveFrom w:id="63" w:author="Zuzana" w:date="2021-01-15T14:18:00Z">
        <w:r w:rsidRPr="007B21BF" w:rsidDel="00876704">
          <w:rPr>
            <w:rFonts w:cs="Arial"/>
            <w:szCs w:val="19"/>
            <w:lang w:val="sk-SK"/>
          </w:rPr>
          <w:t xml:space="preserve">1.) </w:t>
        </w:r>
        <w:r w:rsidRPr="007B21BF" w:rsidDel="00876704">
          <w:rPr>
            <w:rFonts w:cs="Arial"/>
            <w:szCs w:val="19"/>
            <w:lang w:val="sk-SK"/>
          </w:rPr>
          <w:tab/>
        </w:r>
        <w:r w:rsidDel="00876704">
          <w:rPr>
            <w:rFonts w:cs="Arial"/>
            <w:szCs w:val="19"/>
            <w:lang w:val="sk-SK"/>
          </w:rPr>
          <w:t xml:space="preserve">RO </w:t>
        </w:r>
        <w:r w:rsidRPr="007B21BF" w:rsidDel="00876704">
          <w:rPr>
            <w:rFonts w:cs="Arial"/>
            <w:szCs w:val="19"/>
            <w:lang w:val="sk-SK"/>
          </w:rPr>
          <w:t>pripraví zoznam, ktorý obsahuje kódy ŽoNFP pridelené ITMS2014+, ktoré vyhoveli administratívnej kontrole správnosti ŽoNFP</w:t>
        </w:r>
        <w:r w:rsidDel="00876704">
          <w:rPr>
            <w:rFonts w:cs="Arial"/>
            <w:szCs w:val="19"/>
            <w:lang w:val="sk-SK"/>
          </w:rPr>
          <w:t>.</w:t>
        </w:r>
        <w:r w:rsidRPr="007B21BF" w:rsidDel="00876704">
          <w:rPr>
            <w:rFonts w:cs="Arial"/>
            <w:szCs w:val="19"/>
            <w:lang w:val="sk-SK"/>
          </w:rPr>
          <w:t xml:space="preserve"> </w:t>
        </w:r>
      </w:moveFrom>
    </w:p>
    <w:p w14:paraId="26A13913" w14:textId="6D93E0F9" w:rsidR="00E61290" w:rsidRPr="007B21BF" w:rsidDel="00876704" w:rsidRDefault="00E61290" w:rsidP="00E61290">
      <w:pPr>
        <w:spacing w:before="120" w:after="120" w:line="288" w:lineRule="auto"/>
        <w:jc w:val="both"/>
        <w:rPr>
          <w:moveFrom w:id="64" w:author="Zuzana" w:date="2021-01-15T14:18:00Z"/>
          <w:rFonts w:cs="Arial"/>
          <w:szCs w:val="19"/>
          <w:lang w:val="sk-SK"/>
        </w:rPr>
      </w:pPr>
      <w:moveFrom w:id="65" w:author="Zuzana" w:date="2021-01-15T14:18:00Z">
        <w:r w:rsidRPr="007B21BF" w:rsidDel="00876704">
          <w:rPr>
            <w:rFonts w:cs="Arial"/>
            <w:szCs w:val="19"/>
            <w:lang w:val="sk-SK"/>
          </w:rPr>
          <w:t xml:space="preserve">2.) </w:t>
        </w:r>
        <w:r w:rsidRPr="007B21BF" w:rsidDel="00876704">
          <w:rPr>
            <w:rFonts w:cs="Arial"/>
            <w:szCs w:val="19"/>
            <w:lang w:val="sk-SK"/>
          </w:rPr>
          <w:tab/>
        </w:r>
        <w:r w:rsidRPr="00BE54EC" w:rsidDel="00876704">
          <w:rPr>
            <w:rFonts w:cs="Arial"/>
            <w:szCs w:val="19"/>
            <w:lang w:val="sk-SK"/>
          </w:rPr>
          <w:t>Následne RO stanoví termín prideľovania ŽoNFP formou žrebovania jednotlivým odborným hodnotiteľom</w:t>
        </w:r>
        <w:r w:rsidR="008436AD" w:rsidRPr="00BE54EC" w:rsidDel="00876704">
          <w:rPr>
            <w:rFonts w:cs="Arial"/>
            <w:szCs w:val="19"/>
            <w:lang w:val="sk-SK"/>
          </w:rPr>
          <w:t>, ktorý je upravený v interných procedúrach RO</w:t>
        </w:r>
        <w:r w:rsidR="00A5083B" w:rsidRPr="00BE54EC" w:rsidDel="00876704">
          <w:rPr>
            <w:rFonts w:cs="Arial"/>
            <w:szCs w:val="19"/>
            <w:lang w:val="sk-SK"/>
          </w:rPr>
          <w:t>.</w:t>
        </w:r>
      </w:moveFrom>
    </w:p>
    <w:p w14:paraId="12175862" w14:textId="6B11BEA5" w:rsidR="00E61290" w:rsidRPr="007B21BF" w:rsidDel="00876704" w:rsidRDefault="008436AD" w:rsidP="00E61290">
      <w:pPr>
        <w:spacing w:before="120" w:after="120" w:line="288" w:lineRule="auto"/>
        <w:jc w:val="both"/>
        <w:rPr>
          <w:moveFrom w:id="66" w:author="Zuzana" w:date="2021-01-15T14:18:00Z"/>
          <w:rFonts w:cs="Arial"/>
          <w:szCs w:val="19"/>
          <w:lang w:val="sk-SK"/>
        </w:rPr>
      </w:pPr>
      <w:moveFrom w:id="67" w:author="Zuzana" w:date="2021-01-15T14:18:00Z">
        <w:r w:rsidDel="00876704">
          <w:rPr>
            <w:rFonts w:cs="Arial"/>
            <w:szCs w:val="19"/>
            <w:lang w:val="sk-SK"/>
          </w:rPr>
          <w:t xml:space="preserve"> Po vykonaní </w:t>
        </w:r>
        <w:r w:rsidRPr="00BE54EC" w:rsidDel="00876704">
          <w:rPr>
            <w:rFonts w:cs="Arial"/>
            <w:szCs w:val="19"/>
            <w:lang w:val="sk-SK"/>
          </w:rPr>
          <w:t>žrebovania</w:t>
        </w:r>
        <w:r w:rsidDel="00876704">
          <w:rPr>
            <w:rFonts w:cs="Arial"/>
            <w:szCs w:val="19"/>
            <w:lang w:val="sk-SK"/>
          </w:rPr>
          <w:t xml:space="preserve"> ŽoNFP informuje RO</w:t>
        </w:r>
        <w:r w:rsidR="00E61290" w:rsidDel="00876704">
          <w:rPr>
            <w:rFonts w:cs="Arial"/>
            <w:szCs w:val="19"/>
            <w:lang w:val="sk-SK"/>
          </w:rPr>
          <w:t xml:space="preserve"> </w:t>
        </w:r>
        <w:r w:rsidR="00E61290" w:rsidRPr="007B21BF" w:rsidDel="00876704">
          <w:rPr>
            <w:rFonts w:cs="Arial"/>
            <w:szCs w:val="19"/>
            <w:lang w:val="sk-SK"/>
          </w:rPr>
          <w:t>odborných hodnotiteľov o termíne  podpisu dohody o vykonaní práce medzi hodnotiteľmi a RO pre OP EVS</w:t>
        </w:r>
        <w:r w:rsidDel="00876704">
          <w:rPr>
            <w:rFonts w:cs="Arial"/>
            <w:szCs w:val="19"/>
            <w:lang w:val="sk-SK"/>
          </w:rPr>
          <w:t xml:space="preserve"> </w:t>
        </w:r>
        <w:r w:rsidR="00E61290" w:rsidRPr="007B21BF" w:rsidDel="00876704">
          <w:rPr>
            <w:rFonts w:cs="Arial"/>
            <w:szCs w:val="19"/>
            <w:lang w:val="sk-SK"/>
          </w:rPr>
          <w:t xml:space="preserve">/ MV SR a zároveň o termíne školenia a začatia hodnotenia. </w:t>
        </w:r>
      </w:moveFrom>
    </w:p>
    <w:p w14:paraId="24A67036" w14:textId="321C06FE" w:rsidR="00933101" w:rsidRPr="0017594C" w:rsidDel="00876704" w:rsidRDefault="00933101" w:rsidP="00933101">
      <w:pPr>
        <w:spacing w:before="120" w:after="120" w:line="288" w:lineRule="auto"/>
        <w:jc w:val="both"/>
        <w:rPr>
          <w:moveFrom w:id="68" w:author="Zuzana" w:date="2021-01-15T14:18:00Z"/>
          <w:szCs w:val="19"/>
          <w:lang w:val="sk-SK"/>
        </w:rPr>
      </w:pPr>
      <w:moveFrom w:id="69" w:author="Zuzana" w:date="2021-01-15T14:18:00Z">
        <w:r w:rsidRPr="0017594C" w:rsidDel="00876704">
          <w:rPr>
            <w:szCs w:val="19"/>
            <w:lang w:val="sk-SK"/>
          </w:rPr>
          <w:t xml:space="preserve">Zo strany RO pre </w:t>
        </w:r>
        <w:r w:rsidDel="00876704">
          <w:rPr>
            <w:szCs w:val="19"/>
            <w:lang w:val="sk-SK"/>
          </w:rPr>
          <w:t>OP EVS je nevyhnutné zabezpečiť dostatočný</w:t>
        </w:r>
        <w:r w:rsidRPr="0017594C" w:rsidDel="00876704">
          <w:rPr>
            <w:szCs w:val="19"/>
            <w:lang w:val="sk-SK"/>
          </w:rPr>
          <w:t xml:space="preserve"> počet odborných hodnotiteľov. </w:t>
        </w:r>
      </w:moveFrom>
    </w:p>
    <w:p w14:paraId="202B7B78" w14:textId="1B79214C" w:rsidR="00933101" w:rsidRPr="0017594C" w:rsidDel="00876704" w:rsidRDefault="00933101" w:rsidP="00933101">
      <w:pPr>
        <w:spacing w:before="120" w:after="80" w:line="288" w:lineRule="auto"/>
        <w:jc w:val="both"/>
        <w:rPr>
          <w:moveFrom w:id="70" w:author="Zuzana" w:date="2021-01-15T14:18:00Z"/>
          <w:rFonts w:asciiTheme="minorHAnsi" w:hAnsiTheme="minorHAnsi" w:cstheme="minorHAnsi"/>
          <w:szCs w:val="16"/>
          <w:lang w:val="sk-SK"/>
        </w:rPr>
      </w:pPr>
      <w:moveFrom w:id="71" w:author="Zuzana" w:date="2021-01-15T14:18:00Z">
        <w:r w:rsidRPr="0017594C" w:rsidDel="00876704">
          <w:rPr>
            <w:rFonts w:asciiTheme="minorHAnsi" w:hAnsiTheme="minorHAnsi" w:cstheme="minorHAnsi"/>
            <w:szCs w:val="16"/>
            <w:lang w:val="sk-SK"/>
          </w:rPr>
          <w:t xml:space="preserve">Proces odborného hodnotenia ŽoNFP z TP OP EVS bude </w:t>
        </w:r>
        <w:r w:rsidRPr="0017594C" w:rsidDel="00876704">
          <w:rPr>
            <w:color w:val="000000"/>
            <w:szCs w:val="48"/>
            <w:lang w:val="sk-SK"/>
          </w:rPr>
          <w:t>RO pre OP EVS</w:t>
        </w:r>
        <w:r w:rsidRPr="0017594C" w:rsidDel="00876704">
          <w:rPr>
            <w:rFonts w:asciiTheme="minorHAnsi" w:hAnsiTheme="minorHAnsi" w:cstheme="minorHAnsi"/>
            <w:szCs w:val="16"/>
            <w:lang w:val="sk-SK"/>
          </w:rPr>
          <w:t xml:space="preserve"> zabezpečovať s ohľadom na charakter TP OP EVS prostredníctvom </w:t>
        </w:r>
        <w:r w:rsidRPr="0016282B" w:rsidDel="00876704">
          <w:rPr>
            <w:rFonts w:asciiTheme="minorHAnsi" w:hAnsiTheme="minorHAnsi"/>
            <w:lang w:val="sk-SK"/>
          </w:rPr>
          <w:t>interných</w:t>
        </w:r>
        <w:r w:rsidRPr="0017594C" w:rsidDel="00876704">
          <w:rPr>
            <w:rFonts w:asciiTheme="minorHAnsi" w:hAnsiTheme="minorHAnsi" w:cstheme="minorHAnsi"/>
            <w:szCs w:val="16"/>
            <w:lang w:val="sk-SK"/>
          </w:rPr>
          <w:t xml:space="preserve"> hodnotiteľov </w:t>
        </w:r>
        <w:r w:rsidR="00507FA7" w:rsidDel="00876704">
          <w:rPr>
            <w:rFonts w:asciiTheme="minorHAnsi" w:hAnsiTheme="minorHAnsi" w:cstheme="minorHAnsi"/>
            <w:szCs w:val="16"/>
            <w:lang w:val="sk-SK"/>
          </w:rPr>
          <w:t>menovaných (príloha č. 11)</w:t>
        </w:r>
        <w:r w:rsidR="00507FA7" w:rsidRPr="0017594C" w:rsidDel="00876704">
          <w:rPr>
            <w:rFonts w:asciiTheme="minorHAnsi" w:hAnsiTheme="minorHAnsi" w:cstheme="minorHAnsi"/>
            <w:szCs w:val="16"/>
            <w:lang w:val="sk-SK"/>
          </w:rPr>
          <w:t xml:space="preserve"> </w:t>
        </w:r>
        <w:r w:rsidRPr="0017594C" w:rsidDel="00876704">
          <w:rPr>
            <w:rFonts w:asciiTheme="minorHAnsi" w:hAnsiTheme="minorHAnsi" w:cstheme="minorHAnsi"/>
            <w:szCs w:val="16"/>
            <w:lang w:val="sk-SK"/>
          </w:rPr>
          <w:t xml:space="preserve">na výkon odborného hodnotenia štatutárnym orgánom </w:t>
        </w:r>
        <w:r w:rsidDel="00876704">
          <w:rPr>
            <w:rFonts w:asciiTheme="minorHAnsi" w:hAnsiTheme="minorHAnsi" w:cstheme="minorHAnsi"/>
            <w:szCs w:val="16"/>
            <w:lang w:val="sk-SK"/>
          </w:rPr>
          <w:t>Ministerstva vnútra Slovenskej republiky (</w:t>
        </w:r>
        <w:r w:rsidRPr="007253E1" w:rsidDel="00876704">
          <w:rPr>
            <w:rFonts w:asciiTheme="minorHAnsi" w:hAnsiTheme="minorHAnsi" w:cstheme="minorHAnsi"/>
            <w:szCs w:val="16"/>
            <w:lang w:val="sk-SK"/>
          </w:rPr>
          <w:t xml:space="preserve">ďalej aj </w:t>
        </w:r>
        <w:r w:rsidDel="00876704">
          <w:rPr>
            <w:rFonts w:asciiTheme="minorHAnsi" w:hAnsiTheme="minorHAnsi" w:cstheme="minorHAnsi"/>
            <w:szCs w:val="16"/>
            <w:lang w:val="sk-SK"/>
          </w:rPr>
          <w:t>„</w:t>
        </w:r>
        <w:r w:rsidRPr="0017594C" w:rsidDel="00876704">
          <w:rPr>
            <w:rFonts w:asciiTheme="minorHAnsi" w:hAnsiTheme="minorHAnsi" w:cstheme="minorHAnsi"/>
            <w:szCs w:val="16"/>
            <w:lang w:val="sk-SK"/>
          </w:rPr>
          <w:t>MV SR</w:t>
        </w:r>
        <w:r w:rsidDel="00876704">
          <w:rPr>
            <w:rFonts w:asciiTheme="minorHAnsi" w:hAnsiTheme="minorHAnsi" w:cstheme="minorHAnsi"/>
            <w:szCs w:val="16"/>
            <w:lang w:val="sk-SK"/>
          </w:rPr>
          <w:t>“)</w:t>
        </w:r>
        <w:r w:rsidRPr="0017594C" w:rsidDel="00876704">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sidDel="00876704">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sidDel="00876704">
          <w:rPr>
            <w:rFonts w:asciiTheme="minorHAnsi" w:hAnsiTheme="minorHAnsi" w:cstheme="minorHAnsi"/>
            <w:szCs w:val="16"/>
            <w:lang w:val="sk-SK"/>
          </w:rPr>
          <w:t xml:space="preserve">. </w:t>
        </w:r>
      </w:moveFrom>
    </w:p>
    <w:p w14:paraId="10FF307C" w14:textId="77777777" w:rsidR="00876704" w:rsidRPr="0017594C" w:rsidRDefault="00876704" w:rsidP="00876704">
      <w:pPr>
        <w:pStyle w:val="Nadpis2"/>
        <w:jc w:val="both"/>
        <w:rPr>
          <w:moveTo w:id="72" w:author="Zuzana" w:date="2021-01-15T14:18:00Z"/>
          <w:lang w:val="sk-SK"/>
        </w:rPr>
      </w:pPr>
      <w:bookmarkStart w:id="73" w:name="_Toc38008862"/>
      <w:moveFromRangeEnd w:id="46"/>
      <w:moveToRangeStart w:id="74" w:author="Zuzana" w:date="2021-01-15T14:18:00Z" w:name="move61612697"/>
      <w:moveTo w:id="75" w:author="Zuzana" w:date="2021-01-15T14:18:00Z">
        <w:r w:rsidRPr="0017594C">
          <w:rPr>
            <w:lang w:val="sk-SK"/>
          </w:rPr>
          <w:t>Výber odborných hodnotiteľov</w:t>
        </w:r>
      </w:moveTo>
    </w:p>
    <w:p w14:paraId="28F3D0A7" w14:textId="77777777" w:rsidR="00876704" w:rsidRPr="0017594C" w:rsidRDefault="00876704" w:rsidP="00876704">
      <w:pPr>
        <w:spacing w:before="120" w:after="120" w:line="288" w:lineRule="auto"/>
        <w:jc w:val="both"/>
        <w:rPr>
          <w:moveTo w:id="76" w:author="Zuzana" w:date="2021-01-15T14:18:00Z"/>
          <w:szCs w:val="19"/>
          <w:lang w:val="sk-SK"/>
        </w:rPr>
      </w:pPr>
      <w:moveTo w:id="77" w:author="Zuzana" w:date="2021-01-15T14:18:00Z">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r>
          <w:rPr>
            <w:rStyle w:val="Hypertextovprepojenie"/>
            <w:lang w:val="sk-SK"/>
          </w:rPr>
          <w:fldChar w:fldCharType="begin"/>
        </w:r>
        <w:r>
          <w:rPr>
            <w:rStyle w:val="Hypertextovprepojenie"/>
            <w:lang w:val="sk-SK"/>
          </w:rPr>
          <w:instrText xml:space="preserve"> HYPERLINK "mailto:eufondy@vlada.gov.sk" </w:instrText>
        </w:r>
        <w:r>
          <w:rPr>
            <w:rStyle w:val="Hypertextovprepojenie"/>
            <w:lang w:val="sk-SK"/>
          </w:rPr>
          <w:fldChar w:fldCharType="separate"/>
        </w:r>
        <w:r w:rsidRPr="00B3573C">
          <w:rPr>
            <w:rStyle w:val="Hypertextovprepojenie"/>
            <w:lang w:val="sk-SK"/>
          </w:rPr>
          <w:t>eufondy@vlada.gov.sk</w:t>
        </w:r>
        <w:r>
          <w:rPr>
            <w:rStyle w:val="Hypertextovprepojenie"/>
            <w:lang w:val="sk-SK"/>
          </w:rPr>
          <w:fldChar w:fldCharType="end"/>
        </w:r>
        <w:r w:rsidRPr="00B3573C">
          <w:rPr>
            <w:szCs w:val="19"/>
            <w:lang w:val="sk-SK"/>
          </w:rPr>
          <w:t xml:space="preserve">(na základe informácie bude </w:t>
        </w:r>
        <w:proofErr w:type="spellStart"/>
        <w:r w:rsidRPr="00B3573C">
          <w:rPr>
            <w:szCs w:val="19"/>
            <w:lang w:val="sk-SK"/>
          </w:rPr>
          <w:t>link</w:t>
        </w:r>
        <w:proofErr w:type="spellEnd"/>
        <w:r w:rsidRPr="00B3573C">
          <w:rPr>
            <w:szCs w:val="19"/>
            <w:lang w:val="sk-SK"/>
          </w:rPr>
          <w:t xml:space="preserve"> na výzvu zverejnený na webovom sídle </w:t>
        </w:r>
        <w:r>
          <w:rPr>
            <w:rStyle w:val="Hypertextovprepojenie"/>
            <w:szCs w:val="19"/>
            <w:lang w:val="sk-SK"/>
          </w:rPr>
          <w:fldChar w:fldCharType="begin"/>
        </w:r>
        <w:r>
          <w:rPr>
            <w:rStyle w:val="Hypertextovprepojenie"/>
            <w:szCs w:val="19"/>
            <w:lang w:val="sk-SK"/>
          </w:rPr>
          <w:instrText xml:space="preserve"> HYPERLINK "http://www.partnerskadohoda.gov.sk" </w:instrText>
        </w:r>
        <w:r>
          <w:rPr>
            <w:rStyle w:val="Hypertextovprepojenie"/>
            <w:szCs w:val="19"/>
            <w:lang w:val="sk-SK"/>
          </w:rPr>
          <w:fldChar w:fldCharType="separate"/>
        </w:r>
        <w:r w:rsidRPr="00B3573C">
          <w:rPr>
            <w:rStyle w:val="Hypertextovprepojenie"/>
            <w:szCs w:val="19"/>
            <w:lang w:val="sk-SK"/>
          </w:rPr>
          <w:t>www.partnerskadohoda.gov.sk</w:t>
        </w:r>
        <w:r>
          <w:rPr>
            <w:rStyle w:val="Hypertextovprepojenie"/>
            <w:szCs w:val="19"/>
            <w:lang w:val="sk-SK"/>
          </w:rPr>
          <w:fldChar w:fldCharType="end"/>
        </w:r>
        <w:r w:rsidRPr="00B3573C">
          <w:rPr>
            <w:szCs w:val="19"/>
            <w:u w:val="single"/>
            <w:lang w:val="sk-SK"/>
          </w:rPr>
          <w:t>)</w:t>
        </w:r>
        <w:r w:rsidRPr="0017594C">
          <w:rPr>
            <w:szCs w:val="19"/>
            <w:lang w:val="sk-SK"/>
          </w:rPr>
          <w:t>.</w:t>
        </w:r>
      </w:moveTo>
    </w:p>
    <w:p w14:paraId="2C9854B6" w14:textId="77777777" w:rsidR="00876704" w:rsidRPr="007B21BF" w:rsidRDefault="00876704" w:rsidP="00876704">
      <w:pPr>
        <w:spacing w:before="120" w:after="120" w:line="288" w:lineRule="auto"/>
        <w:jc w:val="both"/>
        <w:rPr>
          <w:moveTo w:id="78" w:author="Zuzana" w:date="2021-01-15T14:18:00Z"/>
          <w:rFonts w:cs="Arial"/>
          <w:szCs w:val="19"/>
          <w:lang w:val="sk-SK"/>
        </w:rPr>
      </w:pPr>
      <w:moveTo w:id="79" w:author="Zuzana" w:date="2021-01-15T14:18:00Z">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proofErr w:type="spellStart"/>
        <w:r>
          <w:rPr>
            <w:szCs w:val="19"/>
          </w:rPr>
          <w:t>spĺňajúce</w:t>
        </w:r>
        <w:proofErr w:type="spellEnd"/>
        <w:r>
          <w:rPr>
            <w:szCs w:val="19"/>
          </w:rPr>
          <w:t xml:space="preserve"> </w:t>
        </w:r>
        <w:proofErr w:type="spellStart"/>
        <w:r>
          <w:rPr>
            <w:szCs w:val="19"/>
          </w:rPr>
          <w:t>minimálne</w:t>
        </w:r>
        <w:proofErr w:type="spellEnd"/>
        <w:r>
          <w:rPr>
            <w:szCs w:val="19"/>
          </w:rPr>
          <w:t xml:space="preserve"> </w:t>
        </w:r>
        <w:proofErr w:type="spellStart"/>
        <w:r>
          <w:rPr>
            <w:szCs w:val="19"/>
          </w:rPr>
          <w:t>štandardy</w:t>
        </w:r>
        <w:proofErr w:type="spellEnd"/>
        <w:r>
          <w:rPr>
            <w:szCs w:val="19"/>
          </w:rPr>
          <w:t xml:space="preserve"> </w:t>
        </w:r>
        <w:proofErr w:type="spellStart"/>
        <w:r>
          <w:rPr>
            <w:szCs w:val="19"/>
          </w:rPr>
          <w:t>podľa</w:t>
        </w:r>
        <w:proofErr w:type="spellEnd"/>
        <w:r>
          <w:rPr>
            <w:szCs w:val="19"/>
          </w:rPr>
          <w:t xml:space="preserve"> MP CKO č. 29 k </w:t>
        </w:r>
        <w:proofErr w:type="spellStart"/>
        <w:r>
          <w:rPr>
            <w:szCs w:val="19"/>
          </w:rPr>
          <w:t>výberu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hodnotiteľov</w:t>
        </w:r>
        <w:proofErr w:type="spellEnd"/>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moveTo>
    </w:p>
    <w:p w14:paraId="6AF68CE0" w14:textId="77777777" w:rsidR="00876704" w:rsidRPr="0017594C" w:rsidRDefault="00876704" w:rsidP="00876704">
      <w:pPr>
        <w:spacing w:before="120" w:after="120" w:line="288" w:lineRule="auto"/>
        <w:jc w:val="both"/>
        <w:rPr>
          <w:moveTo w:id="80" w:author="Zuzana" w:date="2021-01-15T14:18:00Z"/>
          <w:szCs w:val="19"/>
          <w:lang w:val="sk-SK"/>
        </w:rPr>
      </w:pPr>
      <w:moveTo w:id="81" w:author="Zuzana" w:date="2021-01-15T14:18:00Z">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moveTo>
    </w:p>
    <w:p w14:paraId="0F876783" w14:textId="77777777" w:rsidR="00876704" w:rsidRPr="007B21BF" w:rsidRDefault="00876704" w:rsidP="00876704">
      <w:pPr>
        <w:spacing w:before="120" w:after="120" w:line="288" w:lineRule="auto"/>
        <w:jc w:val="both"/>
        <w:rPr>
          <w:moveTo w:id="82" w:author="Zuzana" w:date="2021-01-15T14:18:00Z"/>
          <w:rFonts w:cs="Arial"/>
          <w:szCs w:val="19"/>
          <w:lang w:val="sk-SK"/>
        </w:rPr>
      </w:pPr>
      <w:proofErr w:type="spellStart"/>
      <w:moveTo w:id="83" w:author="Zuzana" w:date="2021-01-15T14:18:00Z">
        <w:r>
          <w:rPr>
            <w:szCs w:val="19"/>
          </w:rPr>
          <w:t>O</w:t>
        </w:r>
        <w:r w:rsidRPr="001C44C7">
          <w:rPr>
            <w:szCs w:val="19"/>
          </w:rPr>
          <w:t>dborn</w:t>
        </w:r>
        <w:r>
          <w:rPr>
            <w:szCs w:val="19"/>
          </w:rPr>
          <w:t>í</w:t>
        </w:r>
        <w:proofErr w:type="spellEnd"/>
        <w:r w:rsidRPr="001C44C7">
          <w:rPr>
            <w:szCs w:val="19"/>
          </w:rPr>
          <w:t xml:space="preserve"> </w:t>
        </w:r>
        <w:proofErr w:type="spellStart"/>
        <w:r w:rsidRPr="001C44C7">
          <w:rPr>
            <w:szCs w:val="19"/>
          </w:rPr>
          <w:t>hodnotite</w:t>
        </w:r>
        <w:r>
          <w:rPr>
            <w:szCs w:val="19"/>
          </w:rPr>
          <w:t>lia</w:t>
        </w:r>
        <w:proofErr w:type="spellEnd"/>
        <w:r w:rsidRPr="001C44C7">
          <w:rPr>
            <w:szCs w:val="19"/>
          </w:rPr>
          <w:t xml:space="preserve">, </w:t>
        </w:r>
        <w:proofErr w:type="spellStart"/>
        <w:r w:rsidRPr="001C44C7">
          <w:rPr>
            <w:szCs w:val="19"/>
          </w:rPr>
          <w:t>ktorí</w:t>
        </w:r>
        <w:proofErr w:type="spellEnd"/>
        <w:r w:rsidRPr="001C44C7">
          <w:rPr>
            <w:szCs w:val="19"/>
          </w:rPr>
          <w:t xml:space="preserve"> </w:t>
        </w:r>
        <w:proofErr w:type="spellStart"/>
        <w:r w:rsidRPr="001C44C7">
          <w:rPr>
            <w:szCs w:val="19"/>
          </w:rPr>
          <w:t>splnili</w:t>
        </w:r>
        <w:proofErr w:type="spellEnd"/>
        <w:r w:rsidRPr="001C44C7">
          <w:rPr>
            <w:szCs w:val="19"/>
          </w:rPr>
          <w:t xml:space="preserve"> </w:t>
        </w:r>
        <w:proofErr w:type="spellStart"/>
        <w:r w:rsidRPr="001C44C7">
          <w:rPr>
            <w:szCs w:val="19"/>
          </w:rPr>
          <w:t>podmienky</w:t>
        </w:r>
        <w:proofErr w:type="spellEnd"/>
        <w:r w:rsidRPr="001C44C7">
          <w:rPr>
            <w:szCs w:val="19"/>
          </w:rPr>
          <w:t xml:space="preserve"> v </w:t>
        </w:r>
        <w:proofErr w:type="spellStart"/>
        <w:r w:rsidRPr="001C44C7">
          <w:rPr>
            <w:szCs w:val="19"/>
          </w:rPr>
          <w:t>zmysle</w:t>
        </w:r>
        <w:proofErr w:type="spellEnd"/>
        <w:r w:rsidRPr="001C44C7">
          <w:rPr>
            <w:szCs w:val="19"/>
          </w:rPr>
          <w:t xml:space="preserve"> </w:t>
        </w:r>
        <w:proofErr w:type="spellStart"/>
        <w:r w:rsidRPr="001C44C7">
          <w:rPr>
            <w:szCs w:val="19"/>
          </w:rPr>
          <w:t>vyhlásenej</w:t>
        </w:r>
        <w:proofErr w:type="spellEnd"/>
        <w:r w:rsidRPr="001C44C7">
          <w:rPr>
            <w:szCs w:val="19"/>
          </w:rPr>
          <w:t xml:space="preserve"> </w:t>
        </w:r>
        <w:proofErr w:type="spellStart"/>
        <w:r w:rsidRPr="001C44C7">
          <w:rPr>
            <w:szCs w:val="19"/>
          </w:rPr>
          <w:t>výzvy</w:t>
        </w:r>
        <w:proofErr w:type="spellEnd"/>
        <w:r w:rsidRPr="001C44C7">
          <w:rPr>
            <w:szCs w:val="19"/>
          </w:rPr>
          <w:t xml:space="preserve"> </w:t>
        </w:r>
        <w:proofErr w:type="spellStart"/>
        <w:proofErr w:type="gramStart"/>
        <w:r w:rsidRPr="001C44C7">
          <w:rPr>
            <w:szCs w:val="19"/>
          </w:rPr>
          <w:t>na</w:t>
        </w:r>
        <w:proofErr w:type="spellEnd"/>
        <w:proofErr w:type="gramEnd"/>
        <w:r w:rsidRPr="001C44C7">
          <w:rPr>
            <w:szCs w:val="19"/>
          </w:rPr>
          <w:t xml:space="preserve"> </w:t>
        </w:r>
        <w:proofErr w:type="spellStart"/>
        <w:r w:rsidRPr="001C44C7">
          <w:rPr>
            <w:szCs w:val="19"/>
          </w:rPr>
          <w:t>výber</w:t>
        </w:r>
        <w:proofErr w:type="spellEnd"/>
        <w:r w:rsidRPr="001C44C7">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Pr>
            <w:szCs w:val="19"/>
          </w:rPr>
          <w:t xml:space="preserve"> </w:t>
        </w:r>
        <w:proofErr w:type="spellStart"/>
        <w:r>
          <w:rPr>
            <w:szCs w:val="19"/>
          </w:rPr>
          <w:t>budú</w:t>
        </w:r>
        <w:proofErr w:type="spellEnd"/>
        <w:r>
          <w:rPr>
            <w:szCs w:val="19"/>
          </w:rPr>
          <w:t xml:space="preserve"> </w:t>
        </w:r>
        <w:proofErr w:type="spellStart"/>
        <w:r>
          <w:rPr>
            <w:szCs w:val="19"/>
          </w:rPr>
          <w:t>zaradení</w:t>
        </w:r>
        <w:proofErr w:type="spellEnd"/>
        <w:r>
          <w:rPr>
            <w:szCs w:val="19"/>
          </w:rPr>
          <w:t xml:space="preserve"> do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hodnotiteľov</w:t>
        </w:r>
        <w:proofErr w:type="spellEnd"/>
        <w:r>
          <w:rPr>
            <w:szCs w:val="19"/>
          </w:rPr>
          <w:t xml:space="preserve">. Pre </w:t>
        </w:r>
        <w:proofErr w:type="spellStart"/>
        <w:r>
          <w:rPr>
            <w:szCs w:val="19"/>
          </w:rPr>
          <w:t>odborné</w:t>
        </w:r>
        <w:proofErr w:type="spellEnd"/>
        <w:r>
          <w:rPr>
            <w:szCs w:val="19"/>
          </w:rPr>
          <w:t xml:space="preserve"> </w:t>
        </w:r>
        <w:proofErr w:type="spellStart"/>
        <w:r>
          <w:rPr>
            <w:szCs w:val="19"/>
          </w:rPr>
          <w:t>hodnotenie</w:t>
        </w:r>
        <w:proofErr w:type="spellEnd"/>
        <w:r>
          <w:rPr>
            <w:szCs w:val="19"/>
          </w:rPr>
          <w:t xml:space="preserve"> </w:t>
        </w:r>
        <w:proofErr w:type="spellStart"/>
        <w:r w:rsidRPr="001C44C7">
          <w:rPr>
            <w:szCs w:val="19"/>
          </w:rPr>
          <w:t>konkrétnej</w:t>
        </w:r>
        <w:proofErr w:type="spellEnd"/>
        <w:r w:rsidRPr="001C44C7">
          <w:rPr>
            <w:szCs w:val="19"/>
          </w:rPr>
          <w:t xml:space="preserve"> </w:t>
        </w:r>
        <w:proofErr w:type="spellStart"/>
        <w:r w:rsidRPr="001C44C7">
          <w:rPr>
            <w:szCs w:val="19"/>
          </w:rPr>
          <w:t>výzvy</w:t>
        </w:r>
        <w:proofErr w:type="spellEnd"/>
        <w:r>
          <w:rPr>
            <w:szCs w:val="19"/>
          </w:rPr>
          <w:t xml:space="preserve"> </w:t>
        </w:r>
        <w:proofErr w:type="spellStart"/>
        <w:r>
          <w:rPr>
            <w:szCs w:val="19"/>
          </w:rPr>
          <w:t>vyberie</w:t>
        </w:r>
        <w:proofErr w:type="spellEnd"/>
        <w:r>
          <w:rPr>
            <w:szCs w:val="19"/>
          </w:rPr>
          <w:t xml:space="preserve"> VO </w:t>
        </w:r>
        <w:proofErr w:type="spellStart"/>
        <w:r>
          <w:rPr>
            <w:szCs w:val="19"/>
          </w:rPr>
          <w:t>MaH</w:t>
        </w:r>
        <w:proofErr w:type="spellEnd"/>
        <w:r w:rsidRPr="001C44C7">
          <w:rPr>
            <w:szCs w:val="19"/>
          </w:rPr>
          <w:t xml:space="preserve"> v </w:t>
        </w:r>
        <w:proofErr w:type="spellStart"/>
        <w:r w:rsidRPr="001C44C7">
          <w:rPr>
            <w:szCs w:val="19"/>
          </w:rPr>
          <w:t>spolupráci</w:t>
        </w:r>
        <w:proofErr w:type="spellEnd"/>
        <w:r w:rsidRPr="001C44C7">
          <w:rPr>
            <w:szCs w:val="19"/>
          </w:rPr>
          <w:t xml:space="preserve"> s VO </w:t>
        </w:r>
        <w:proofErr w:type="spellStart"/>
        <w:r w:rsidRPr="001C44C7">
          <w:rPr>
            <w:szCs w:val="19"/>
          </w:rPr>
          <w:t>PaM</w:t>
        </w:r>
        <w:proofErr w:type="spellEnd"/>
        <w:r w:rsidRPr="001C44C7">
          <w:rPr>
            <w:szCs w:val="19"/>
          </w:rPr>
          <w:t xml:space="preserve"> </w:t>
        </w:r>
        <w:r>
          <w:rPr>
            <w:szCs w:val="19"/>
          </w:rPr>
          <w:t xml:space="preserve">zo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všetkých</w:t>
        </w:r>
        <w:proofErr w:type="spellEnd"/>
        <w:r>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sidRPr="001C44C7">
          <w:rPr>
            <w:szCs w:val="19"/>
          </w:rPr>
          <w:t xml:space="preserve"> </w:t>
        </w:r>
        <w:proofErr w:type="spellStart"/>
        <w:r>
          <w:rPr>
            <w:szCs w:val="19"/>
          </w:rPr>
          <w:t>podľa</w:t>
        </w:r>
        <w:proofErr w:type="spellEnd"/>
        <w:r>
          <w:rPr>
            <w:szCs w:val="19"/>
          </w:rPr>
          <w:t xml:space="preserve"> </w:t>
        </w:r>
        <w:proofErr w:type="spellStart"/>
        <w:r>
          <w:rPr>
            <w:szCs w:val="19"/>
          </w:rPr>
          <w:t>oblasti</w:t>
        </w:r>
        <w:proofErr w:type="spellEnd"/>
        <w:r>
          <w:rPr>
            <w:szCs w:val="19"/>
          </w:rPr>
          <w:t xml:space="preserve"> </w:t>
        </w:r>
        <w:proofErr w:type="spellStart"/>
        <w:r>
          <w:rPr>
            <w:szCs w:val="19"/>
          </w:rPr>
          <w:t>ich</w:t>
        </w:r>
        <w:proofErr w:type="spellEnd"/>
        <w:r>
          <w:rPr>
            <w:szCs w:val="19"/>
          </w:rPr>
          <w:t xml:space="preserve"> </w:t>
        </w:r>
        <w:proofErr w:type="spellStart"/>
        <w:r>
          <w:rPr>
            <w:szCs w:val="19"/>
          </w:rPr>
          <w:t>špecifickej</w:t>
        </w:r>
        <w:proofErr w:type="spellEnd"/>
        <w:r>
          <w:rPr>
            <w:szCs w:val="19"/>
          </w:rPr>
          <w:t xml:space="preserve"> </w:t>
        </w:r>
        <w:proofErr w:type="spellStart"/>
        <w:r>
          <w:rPr>
            <w:szCs w:val="19"/>
          </w:rPr>
          <w:t>odbornosti</w:t>
        </w:r>
        <w:proofErr w:type="spellEnd"/>
        <w:r w:rsidRPr="001C44C7">
          <w:rPr>
            <w:szCs w:val="19"/>
          </w:rPr>
          <w:t>.</w:t>
        </w:r>
        <w:r w:rsidRPr="007B21BF">
          <w:rPr>
            <w:rFonts w:cs="Arial"/>
            <w:szCs w:val="19"/>
            <w:lang w:val="sk-SK"/>
          </w:rPr>
          <w:t xml:space="preserve"> </w:t>
        </w:r>
      </w:moveTo>
    </w:p>
    <w:p w14:paraId="589AC310" w14:textId="77777777" w:rsidR="00876704" w:rsidRDefault="00876704" w:rsidP="00876704">
      <w:pPr>
        <w:spacing w:before="120" w:after="120" w:line="288" w:lineRule="auto"/>
        <w:jc w:val="both"/>
        <w:rPr>
          <w:moveTo w:id="84" w:author="Zuzana" w:date="2021-01-15T14:18:00Z"/>
          <w:rFonts w:cs="Arial"/>
          <w:szCs w:val="19"/>
          <w:lang w:val="sk-SK"/>
        </w:rPr>
      </w:pPr>
      <w:moveTo w:id="85" w:author="Zuzana" w:date="2021-01-15T14:18:00Z">
        <w:r>
          <w:rPr>
            <w:szCs w:val="19"/>
          </w:rPr>
          <w:t xml:space="preserve">VO </w:t>
        </w:r>
        <w:proofErr w:type="spellStart"/>
        <w:r>
          <w:rPr>
            <w:szCs w:val="19"/>
          </w:rPr>
          <w:t>MaH</w:t>
        </w:r>
        <w:proofErr w:type="spellEnd"/>
        <w:r>
          <w:rPr>
            <w:szCs w:val="19"/>
          </w:rPr>
          <w:t xml:space="preserve"> </w:t>
        </w:r>
        <w:proofErr w:type="spellStart"/>
        <w:r>
          <w:rPr>
            <w:szCs w:val="19"/>
          </w:rPr>
          <w:t>zabezpečí</w:t>
        </w:r>
        <w:proofErr w:type="spellEnd"/>
        <w:r>
          <w:rPr>
            <w:szCs w:val="19"/>
          </w:rPr>
          <w:t xml:space="preserve"> </w:t>
        </w:r>
        <w:proofErr w:type="spellStart"/>
        <w:r>
          <w:rPr>
            <w:szCs w:val="19"/>
          </w:rPr>
          <w:t>výber</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priradenie</w:t>
        </w:r>
        <w:proofErr w:type="spellEnd"/>
        <w:r>
          <w:rPr>
            <w:szCs w:val="19"/>
          </w:rPr>
          <w:t xml:space="preserve"> k </w:t>
        </w:r>
        <w:proofErr w:type="spellStart"/>
        <w:r>
          <w:rPr>
            <w:szCs w:val="19"/>
          </w:rPr>
          <w:t>ŽoNFP</w:t>
        </w:r>
        <w:proofErr w:type="spellEnd"/>
        <w:r>
          <w:rPr>
            <w:szCs w:val="19"/>
          </w:rPr>
          <w:t xml:space="preserve"> </w:t>
        </w:r>
        <w:proofErr w:type="spellStart"/>
        <w:r>
          <w:rPr>
            <w:szCs w:val="19"/>
          </w:rPr>
          <w:t>prostredníctvom</w:t>
        </w:r>
        <w:proofErr w:type="spellEnd"/>
        <w:r>
          <w:rPr>
            <w:szCs w:val="19"/>
          </w:rPr>
          <w:t xml:space="preserve"> </w:t>
        </w:r>
        <w:proofErr w:type="spellStart"/>
        <w:r>
          <w:rPr>
            <w:szCs w:val="19"/>
          </w:rPr>
          <w:t>funkcionality</w:t>
        </w:r>
        <w:proofErr w:type="spellEnd"/>
        <w:r>
          <w:rPr>
            <w:szCs w:val="19"/>
          </w:rPr>
          <w:t xml:space="preserve"> v ITMS 2014+. </w:t>
        </w:r>
        <w:r>
          <w:rPr>
            <w:rFonts w:cs="Arial"/>
            <w:szCs w:val="19"/>
            <w:lang w:val="sk-SK"/>
          </w:rPr>
          <w:t>V súlade s MP CKO č. 29</w:t>
        </w:r>
        <w:r w:rsidRPr="00430FDE">
          <w:t xml:space="preserve"> </w:t>
        </w:r>
        <w:r>
          <w:t xml:space="preserve">RO pre OP EVS </w:t>
        </w:r>
        <w:r w:rsidRPr="00430FDE">
          <w:rPr>
            <w:rFonts w:cs="Arial"/>
            <w:szCs w:val="19"/>
            <w:lang w:val="sk-SK"/>
          </w:rPr>
          <w:t xml:space="preserve">vloží informácie o odborných hodnotiteľoch výzvy do ITMS 2014+ najneskôr do 60 pracovných dní od skončenia rozhodovania o </w:t>
        </w:r>
        <w:proofErr w:type="spellStart"/>
        <w:r w:rsidRPr="00430FDE">
          <w:rPr>
            <w:rFonts w:cs="Arial"/>
            <w:szCs w:val="19"/>
            <w:lang w:val="sk-SK"/>
          </w:rPr>
          <w:t>ŽoNFP</w:t>
        </w:r>
        <w:proofErr w:type="spellEnd"/>
        <w:r w:rsidRPr="00430FDE">
          <w:rPr>
            <w:rFonts w:cs="Arial"/>
            <w:szCs w:val="19"/>
            <w:lang w:val="sk-SK"/>
          </w:rPr>
          <w:t xml:space="preserve"> pre každú výzvu (resp. kolo výzvy) alebo vyzvanie</w:t>
        </w:r>
        <w:r>
          <w:rPr>
            <w:rFonts w:cs="Arial"/>
            <w:szCs w:val="19"/>
            <w:lang w:val="sk-SK"/>
          </w:rPr>
          <w:t xml:space="preserve"> (najmä </w:t>
        </w:r>
        <w:proofErr w:type="spellStart"/>
        <w:r w:rsidRPr="00EB6847">
          <w:t>titul</w:t>
        </w:r>
        <w:proofErr w:type="spellEnd"/>
        <w:r w:rsidRPr="00EB6847">
          <w:t xml:space="preserve">, </w:t>
        </w:r>
        <w:proofErr w:type="spellStart"/>
        <w:r w:rsidRPr="00EB6847">
          <w:t>meno</w:t>
        </w:r>
        <w:proofErr w:type="spellEnd"/>
        <w:r w:rsidRPr="00EB6847">
          <w:t xml:space="preserve"> a </w:t>
        </w:r>
        <w:proofErr w:type="spellStart"/>
        <w:r w:rsidRPr="00EB6847">
          <w:t>priezvisko</w:t>
        </w:r>
        <w:proofErr w:type="spellEnd"/>
        <w:r w:rsidRPr="00EB6847">
          <w:t xml:space="preserve"> </w:t>
        </w:r>
        <w:proofErr w:type="spellStart"/>
        <w:r w:rsidRPr="00EB6847">
          <w:t>každého</w:t>
        </w:r>
        <w:proofErr w:type="spellEnd"/>
        <w:r w:rsidRPr="00EB6847">
          <w:t xml:space="preserve"> OH</w:t>
        </w:r>
        <w:r>
          <w:t xml:space="preserve">, </w:t>
        </w:r>
        <w:proofErr w:type="spellStart"/>
        <w:r>
          <w:t>informácie</w:t>
        </w:r>
        <w:proofErr w:type="spellEnd"/>
        <w:r>
          <w:t xml:space="preserve"> o </w:t>
        </w:r>
        <w:proofErr w:type="spellStart"/>
        <w:r>
          <w:t>praxi</w:t>
        </w:r>
        <w:proofErr w:type="spellEnd"/>
        <w:r>
          <w:t xml:space="preserve"> OH a pod.)</w:t>
        </w:r>
        <w:r w:rsidRPr="00430FDE">
          <w:rPr>
            <w:rFonts w:cs="Arial"/>
            <w:szCs w:val="19"/>
            <w:lang w:val="sk-SK"/>
          </w:rPr>
          <w:t xml:space="preserve">. </w:t>
        </w:r>
        <w:r>
          <w:rPr>
            <w:rFonts w:cs="Arial"/>
            <w:szCs w:val="19"/>
            <w:lang w:val="sk-SK"/>
          </w:rPr>
          <w:t xml:space="preserve"> </w:t>
        </w:r>
      </w:moveTo>
    </w:p>
    <w:p w14:paraId="443A18AD" w14:textId="77777777" w:rsidR="00876704" w:rsidRDefault="00876704" w:rsidP="00876704">
      <w:pPr>
        <w:spacing w:before="120" w:after="120" w:line="288" w:lineRule="auto"/>
        <w:jc w:val="both"/>
        <w:rPr>
          <w:moveTo w:id="86" w:author="Zuzana" w:date="2021-01-15T14:18:00Z"/>
          <w:rFonts w:cs="Arial"/>
          <w:szCs w:val="18"/>
        </w:rPr>
      </w:pPr>
      <w:moveTo w:id="87" w:author="Zuzana" w:date="2021-01-15T14:18:00Z">
        <w:r w:rsidRPr="00027142">
          <w:rPr>
            <w:rFonts w:cs="Arial"/>
            <w:szCs w:val="18"/>
          </w:rPr>
          <w:lastRenderedPageBreak/>
          <w:t>Po</w:t>
        </w:r>
        <w:r>
          <w:rPr>
            <w:rFonts w:cs="Arial"/>
            <w:szCs w:val="18"/>
          </w:rPr>
          <w:t xml:space="preserve"> </w:t>
        </w:r>
        <w:proofErr w:type="spellStart"/>
        <w:r>
          <w:rPr>
            <w:rFonts w:cs="Arial"/>
            <w:szCs w:val="18"/>
          </w:rPr>
          <w:t>takomto</w:t>
        </w:r>
        <w:proofErr w:type="spellEnd"/>
        <w:r w:rsidRPr="00027142">
          <w:rPr>
            <w:rFonts w:cs="Arial"/>
            <w:szCs w:val="18"/>
          </w:rPr>
          <w:t xml:space="preserve"> </w:t>
        </w:r>
        <w:r w:rsidRPr="001D2B6B">
          <w:rPr>
            <w:rFonts w:cs="Arial"/>
            <w:szCs w:val="18"/>
            <w:lang w:val="sk-SK"/>
          </w:rPr>
          <w:t>výbere a</w:t>
        </w:r>
        <w:r w:rsidRPr="00027142">
          <w:rPr>
            <w:rFonts w:cs="Arial"/>
            <w:szCs w:val="18"/>
          </w:rPr>
          <w:t xml:space="preserve"> </w:t>
        </w:r>
        <w:proofErr w:type="spellStart"/>
        <w:r>
          <w:rPr>
            <w:rFonts w:cs="Arial"/>
            <w:szCs w:val="18"/>
          </w:rPr>
          <w:t>pridelení</w:t>
        </w:r>
        <w:proofErr w:type="spellEnd"/>
        <w:r w:rsidRPr="00027142">
          <w:rPr>
            <w:rFonts w:cs="Arial"/>
            <w:szCs w:val="18"/>
          </w:rPr>
          <w:t xml:space="preserve"> </w:t>
        </w:r>
        <w:proofErr w:type="spellStart"/>
        <w:r w:rsidRPr="00027142">
          <w:rPr>
            <w:rFonts w:cs="Arial"/>
            <w:szCs w:val="18"/>
          </w:rPr>
          <w:t>ŽoNFP</w:t>
        </w:r>
        <w:proofErr w:type="spellEnd"/>
        <w:r w:rsidRPr="00027142">
          <w:rPr>
            <w:rFonts w:cs="Arial"/>
            <w:szCs w:val="18"/>
          </w:rPr>
          <w:t xml:space="preserve"> </w:t>
        </w:r>
        <w:proofErr w:type="spellStart"/>
        <w:r w:rsidRPr="00027142">
          <w:rPr>
            <w:rFonts w:cs="Arial"/>
            <w:szCs w:val="18"/>
          </w:rPr>
          <w:t>odborným</w:t>
        </w:r>
        <w:proofErr w:type="spellEnd"/>
        <w:r w:rsidRPr="00027142">
          <w:rPr>
            <w:rFonts w:cs="Arial"/>
            <w:szCs w:val="18"/>
          </w:rPr>
          <w:t xml:space="preserve"> </w:t>
        </w:r>
        <w:proofErr w:type="spellStart"/>
        <w:r w:rsidRPr="00027142">
          <w:rPr>
            <w:rFonts w:cs="Arial"/>
            <w:szCs w:val="18"/>
          </w:rPr>
          <w:t>hodnotiteľom</w:t>
        </w:r>
        <w:proofErr w:type="spellEnd"/>
        <w:r w:rsidRPr="00027142">
          <w:rPr>
            <w:rFonts w:cs="Arial"/>
            <w:szCs w:val="18"/>
          </w:rPr>
          <w:t>, RO v </w:t>
        </w:r>
        <w:proofErr w:type="spellStart"/>
        <w:r w:rsidRPr="00027142">
          <w:rPr>
            <w:rFonts w:cs="Arial"/>
            <w:szCs w:val="18"/>
          </w:rPr>
          <w:t>prípade</w:t>
        </w:r>
        <w:proofErr w:type="spellEnd"/>
        <w:r w:rsidRPr="00027142">
          <w:rPr>
            <w:rFonts w:cs="Arial"/>
            <w:szCs w:val="18"/>
          </w:rPr>
          <w:t xml:space="preserve"> </w:t>
        </w:r>
        <w:proofErr w:type="spellStart"/>
        <w:r w:rsidRPr="00027142">
          <w:rPr>
            <w:rFonts w:cs="Arial"/>
            <w:szCs w:val="18"/>
          </w:rPr>
          <w:t>externých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w:t>
        </w:r>
        <w:proofErr w:type="spellStart"/>
        <w:r w:rsidRPr="00027142">
          <w:rPr>
            <w:rFonts w:cs="Arial"/>
            <w:szCs w:val="18"/>
          </w:rPr>
          <w:t>informuje</w:t>
        </w:r>
        <w:proofErr w:type="spellEnd"/>
        <w:r w:rsidRPr="00027142">
          <w:rPr>
            <w:rFonts w:cs="Arial"/>
            <w:szCs w:val="18"/>
          </w:rPr>
          <w:t xml:space="preserve"> </w:t>
        </w:r>
        <w:proofErr w:type="spellStart"/>
        <w:r w:rsidRPr="00027142">
          <w:rPr>
            <w:rFonts w:cs="Arial"/>
            <w:szCs w:val="18"/>
          </w:rPr>
          <w:t>odborných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RO pre o </w:t>
        </w:r>
        <w:proofErr w:type="spellStart"/>
        <w:r w:rsidRPr="00027142">
          <w:rPr>
            <w:rFonts w:cs="Arial"/>
            <w:szCs w:val="18"/>
          </w:rPr>
          <w:t>termíne</w:t>
        </w:r>
        <w:proofErr w:type="spellEnd"/>
        <w:r w:rsidRPr="00027142">
          <w:rPr>
            <w:rFonts w:cs="Arial"/>
            <w:szCs w:val="18"/>
          </w:rPr>
          <w:t xml:space="preserve"> </w:t>
        </w:r>
        <w:proofErr w:type="spellStart"/>
        <w:r w:rsidRPr="00027142">
          <w:rPr>
            <w:rFonts w:cs="Arial"/>
            <w:szCs w:val="18"/>
          </w:rPr>
          <w:t>školenia</w:t>
        </w:r>
        <w:proofErr w:type="spellEnd"/>
        <w:r w:rsidRPr="00027142">
          <w:rPr>
            <w:rFonts w:cs="Arial"/>
            <w:szCs w:val="18"/>
          </w:rPr>
          <w:t xml:space="preserve"> a </w:t>
        </w:r>
        <w:proofErr w:type="spellStart"/>
        <w:r w:rsidRPr="00027142">
          <w:rPr>
            <w:rFonts w:cs="Arial"/>
            <w:szCs w:val="18"/>
          </w:rPr>
          <w:t>začatia</w:t>
        </w:r>
        <w:proofErr w:type="spellEnd"/>
        <w:r w:rsidRPr="00027142">
          <w:rPr>
            <w:rFonts w:cs="Arial"/>
            <w:szCs w:val="18"/>
          </w:rPr>
          <w:t xml:space="preserve"> </w:t>
        </w:r>
        <w:proofErr w:type="spellStart"/>
        <w:r w:rsidRPr="00027142">
          <w:rPr>
            <w:rFonts w:cs="Arial"/>
            <w:szCs w:val="18"/>
          </w:rPr>
          <w:t>hodnotenia</w:t>
        </w:r>
        <w:proofErr w:type="spellEnd"/>
        <w:r>
          <w:rPr>
            <w:rFonts w:cs="Arial"/>
            <w:szCs w:val="18"/>
          </w:rPr>
          <w:t>.</w:t>
        </w:r>
      </w:moveTo>
    </w:p>
    <w:p w14:paraId="03D172DA" w14:textId="77777777" w:rsidR="00876704" w:rsidRPr="007B21BF" w:rsidRDefault="00876704" w:rsidP="00876704">
      <w:pPr>
        <w:spacing w:before="120" w:after="120" w:line="288" w:lineRule="auto"/>
        <w:jc w:val="both"/>
        <w:rPr>
          <w:moveTo w:id="88" w:author="Zuzana" w:date="2021-01-15T14:18:00Z"/>
          <w:rFonts w:cs="Arial"/>
          <w:szCs w:val="19"/>
          <w:lang w:val="sk-SK"/>
        </w:rPr>
      </w:pPr>
      <w:moveTo w:id="89" w:author="Zuzana" w:date="2021-01-15T14:18:00Z">
        <w:r>
          <w:rPr>
            <w:rFonts w:cs="Arial"/>
            <w:szCs w:val="18"/>
          </w:rPr>
          <w:t xml:space="preserve">V </w:t>
        </w:r>
        <w:proofErr w:type="spellStart"/>
        <w:r>
          <w:rPr>
            <w:rFonts w:cs="Arial"/>
            <w:szCs w:val="18"/>
          </w:rPr>
          <w:t>prípade</w:t>
        </w:r>
        <w:proofErr w:type="spellEnd"/>
        <w:r>
          <w:rPr>
            <w:rFonts w:cs="Arial"/>
            <w:szCs w:val="18"/>
          </w:rPr>
          <w:t xml:space="preserve"> </w:t>
        </w:r>
        <w:proofErr w:type="spellStart"/>
        <w:r>
          <w:rPr>
            <w:rFonts w:cs="Arial"/>
            <w:szCs w:val="18"/>
          </w:rPr>
          <w:t>nefunkčnosti</w:t>
        </w:r>
        <w:proofErr w:type="spellEnd"/>
        <w:r>
          <w:rPr>
            <w:rFonts w:cs="Arial"/>
            <w:szCs w:val="18"/>
          </w:rPr>
          <w:t xml:space="preserve"> </w:t>
        </w:r>
        <w:proofErr w:type="spellStart"/>
        <w:r>
          <w:rPr>
            <w:szCs w:val="19"/>
          </w:rPr>
          <w:t>výberu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priradenia</w:t>
        </w:r>
        <w:proofErr w:type="spellEnd"/>
        <w:r>
          <w:rPr>
            <w:szCs w:val="19"/>
          </w:rPr>
          <w:t xml:space="preserve"> k </w:t>
        </w:r>
        <w:proofErr w:type="spellStart"/>
        <w:r>
          <w:rPr>
            <w:szCs w:val="19"/>
          </w:rPr>
          <w:t>ŽoNFP</w:t>
        </w:r>
        <w:proofErr w:type="spellEnd"/>
        <w:r>
          <w:rPr>
            <w:szCs w:val="19"/>
          </w:rPr>
          <w:t xml:space="preserve"> </w:t>
        </w:r>
        <w:proofErr w:type="spellStart"/>
        <w:r>
          <w:rPr>
            <w:szCs w:val="19"/>
          </w:rPr>
          <w:t>prostredníctvom</w:t>
        </w:r>
        <w:proofErr w:type="spellEnd"/>
        <w:r>
          <w:rPr>
            <w:szCs w:val="19"/>
          </w:rPr>
          <w:t xml:space="preserve"> functionality ITMS2014+, RO pre OP EVS </w:t>
        </w:r>
        <w:proofErr w:type="spellStart"/>
        <w:r>
          <w:rPr>
            <w:szCs w:val="19"/>
          </w:rPr>
          <w:t>postupuje</w:t>
        </w:r>
        <w:proofErr w:type="spellEnd"/>
        <w:r>
          <w:rPr>
            <w:szCs w:val="19"/>
          </w:rPr>
          <w:t xml:space="preserve"> </w:t>
        </w:r>
        <w:proofErr w:type="spellStart"/>
        <w:r>
          <w:rPr>
            <w:szCs w:val="19"/>
          </w:rPr>
          <w:t>nasledovne</w:t>
        </w:r>
        <w:proofErr w:type="spellEnd"/>
        <w:r>
          <w:rPr>
            <w:szCs w:val="19"/>
          </w:rPr>
          <w:t xml:space="preserve">: </w:t>
        </w:r>
      </w:moveTo>
    </w:p>
    <w:p w14:paraId="152FCC0C" w14:textId="77777777" w:rsidR="00876704" w:rsidRPr="007B21BF" w:rsidRDefault="00876704" w:rsidP="00876704">
      <w:pPr>
        <w:spacing w:before="120" w:after="120" w:line="288" w:lineRule="auto"/>
        <w:jc w:val="both"/>
        <w:rPr>
          <w:moveTo w:id="90" w:author="Zuzana" w:date="2021-01-15T14:18:00Z"/>
          <w:rFonts w:cs="Arial"/>
          <w:szCs w:val="19"/>
          <w:lang w:val="sk-SK"/>
        </w:rPr>
      </w:pPr>
      <w:moveTo w:id="91" w:author="Zuzana" w:date="2021-01-15T14:18:00Z">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 xml:space="preserve">pripraví zoznam, ktorý obsahuje kódy </w:t>
        </w:r>
        <w:proofErr w:type="spellStart"/>
        <w:r w:rsidRPr="007B21BF">
          <w:rPr>
            <w:rFonts w:cs="Arial"/>
            <w:szCs w:val="19"/>
            <w:lang w:val="sk-SK"/>
          </w:rPr>
          <w:t>ŽoNFP</w:t>
        </w:r>
        <w:proofErr w:type="spellEnd"/>
        <w:r w:rsidRPr="007B21BF">
          <w:rPr>
            <w:rFonts w:cs="Arial"/>
            <w:szCs w:val="19"/>
            <w:lang w:val="sk-SK"/>
          </w:rPr>
          <w:t xml:space="preserve"> pridelené ITMS2014+, ktoré vyhoveli administratívnej kontrole správnosti </w:t>
        </w:r>
        <w:proofErr w:type="spellStart"/>
        <w:r w:rsidRPr="007B21BF">
          <w:rPr>
            <w:rFonts w:cs="Arial"/>
            <w:szCs w:val="19"/>
            <w:lang w:val="sk-SK"/>
          </w:rPr>
          <w:t>ŽoNFP</w:t>
        </w:r>
        <w:proofErr w:type="spellEnd"/>
        <w:r>
          <w:rPr>
            <w:rFonts w:cs="Arial"/>
            <w:szCs w:val="19"/>
            <w:lang w:val="sk-SK"/>
          </w:rPr>
          <w:t>.</w:t>
        </w:r>
        <w:r w:rsidRPr="007B21BF">
          <w:rPr>
            <w:rFonts w:cs="Arial"/>
            <w:szCs w:val="19"/>
            <w:lang w:val="sk-SK"/>
          </w:rPr>
          <w:t xml:space="preserve"> </w:t>
        </w:r>
      </w:moveTo>
    </w:p>
    <w:p w14:paraId="65B39A56" w14:textId="77777777" w:rsidR="00876704" w:rsidRPr="007B21BF" w:rsidRDefault="00876704" w:rsidP="00876704">
      <w:pPr>
        <w:spacing w:before="120" w:after="120" w:line="288" w:lineRule="auto"/>
        <w:jc w:val="both"/>
        <w:rPr>
          <w:moveTo w:id="92" w:author="Zuzana" w:date="2021-01-15T14:18:00Z"/>
          <w:rFonts w:cs="Arial"/>
          <w:szCs w:val="19"/>
          <w:lang w:val="sk-SK"/>
        </w:rPr>
      </w:pPr>
      <w:moveTo w:id="93" w:author="Zuzana" w:date="2021-01-15T14:18:00Z">
        <w:r w:rsidRPr="007B21BF">
          <w:rPr>
            <w:rFonts w:cs="Arial"/>
            <w:szCs w:val="19"/>
            <w:lang w:val="sk-SK"/>
          </w:rPr>
          <w:t xml:space="preserve">2.) </w:t>
        </w:r>
        <w:r w:rsidRPr="007B21BF">
          <w:rPr>
            <w:rFonts w:cs="Arial"/>
            <w:szCs w:val="19"/>
            <w:lang w:val="sk-SK"/>
          </w:rPr>
          <w:tab/>
        </w:r>
        <w:r w:rsidRPr="00BE54EC">
          <w:rPr>
            <w:rFonts w:cs="Arial"/>
            <w:szCs w:val="19"/>
            <w:lang w:val="sk-SK"/>
          </w:rPr>
          <w:t xml:space="preserve">Následne RO stanoví termín prideľovania </w:t>
        </w:r>
        <w:proofErr w:type="spellStart"/>
        <w:r w:rsidRPr="00BE54EC">
          <w:rPr>
            <w:rFonts w:cs="Arial"/>
            <w:szCs w:val="19"/>
            <w:lang w:val="sk-SK"/>
          </w:rPr>
          <w:t>ŽoNFP</w:t>
        </w:r>
        <w:proofErr w:type="spellEnd"/>
        <w:r w:rsidRPr="00BE54EC">
          <w:rPr>
            <w:rFonts w:cs="Arial"/>
            <w:szCs w:val="19"/>
            <w:lang w:val="sk-SK"/>
          </w:rPr>
          <w:t xml:space="preserve"> formou žrebovania jednotlivým odborným hodnotiteľom, ktorý je upravený v interných procedúrach RO.</w:t>
        </w:r>
      </w:moveTo>
    </w:p>
    <w:p w14:paraId="3634B500" w14:textId="77777777" w:rsidR="00876704" w:rsidRPr="007B21BF" w:rsidRDefault="00876704" w:rsidP="00876704">
      <w:pPr>
        <w:spacing w:before="120" w:after="120" w:line="288" w:lineRule="auto"/>
        <w:jc w:val="both"/>
        <w:rPr>
          <w:moveTo w:id="94" w:author="Zuzana" w:date="2021-01-15T14:18:00Z"/>
          <w:rFonts w:cs="Arial"/>
          <w:szCs w:val="19"/>
          <w:lang w:val="sk-SK"/>
        </w:rPr>
      </w:pPr>
      <w:moveTo w:id="95" w:author="Zuzana" w:date="2021-01-15T14:18:00Z">
        <w:r>
          <w:rPr>
            <w:rFonts w:cs="Arial"/>
            <w:szCs w:val="19"/>
            <w:lang w:val="sk-SK"/>
          </w:rPr>
          <w:t xml:space="preserve"> Po vykonaní </w:t>
        </w:r>
        <w:r w:rsidRPr="00BE54EC">
          <w:rPr>
            <w:rFonts w:cs="Arial"/>
            <w:szCs w:val="19"/>
            <w:lang w:val="sk-SK"/>
          </w:rPr>
          <w:t>žrebovania</w:t>
        </w:r>
        <w:r>
          <w:rPr>
            <w:rFonts w:cs="Arial"/>
            <w:szCs w:val="19"/>
            <w:lang w:val="sk-SK"/>
          </w:rPr>
          <w:t xml:space="preserve"> </w:t>
        </w:r>
        <w:proofErr w:type="spellStart"/>
        <w:r>
          <w:rPr>
            <w:rFonts w:cs="Arial"/>
            <w:szCs w:val="19"/>
            <w:lang w:val="sk-SK"/>
          </w:rPr>
          <w:t>ŽoNFP</w:t>
        </w:r>
        <w:proofErr w:type="spellEnd"/>
        <w:r>
          <w:rPr>
            <w:rFonts w:cs="Arial"/>
            <w:szCs w:val="19"/>
            <w:lang w:val="sk-SK"/>
          </w:rPr>
          <w:t xml:space="preserve"> informuje RO </w:t>
        </w:r>
        <w:r w:rsidRPr="007B21BF">
          <w:rPr>
            <w:rFonts w:cs="Arial"/>
            <w:szCs w:val="19"/>
            <w:lang w:val="sk-SK"/>
          </w:rPr>
          <w:t>odborných hodnotiteľov o termíne  podpisu dohody o vykonaní práce medzi hodnotiteľmi a RO pre OP EVS</w:t>
        </w:r>
        <w:r>
          <w:rPr>
            <w:rFonts w:cs="Arial"/>
            <w:szCs w:val="19"/>
            <w:lang w:val="sk-SK"/>
          </w:rPr>
          <w:t xml:space="preserve"> </w:t>
        </w:r>
        <w:r w:rsidRPr="007B21BF">
          <w:rPr>
            <w:rFonts w:cs="Arial"/>
            <w:szCs w:val="19"/>
            <w:lang w:val="sk-SK"/>
          </w:rPr>
          <w:t xml:space="preserve">/ MV SR a zároveň o termíne školenia a začatia hodnotenia. </w:t>
        </w:r>
      </w:moveTo>
    </w:p>
    <w:p w14:paraId="1F10A016" w14:textId="77777777" w:rsidR="00876704" w:rsidRPr="0017594C" w:rsidRDefault="00876704" w:rsidP="00876704">
      <w:pPr>
        <w:spacing w:before="120" w:after="120" w:line="288" w:lineRule="auto"/>
        <w:jc w:val="both"/>
        <w:rPr>
          <w:moveTo w:id="96" w:author="Zuzana" w:date="2021-01-15T14:18:00Z"/>
          <w:szCs w:val="19"/>
          <w:lang w:val="sk-SK"/>
        </w:rPr>
      </w:pPr>
      <w:moveTo w:id="97" w:author="Zuzana" w:date="2021-01-15T14:18:00Z">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moveTo>
    </w:p>
    <w:p w14:paraId="5BDA32B9" w14:textId="77777777" w:rsidR="00876704" w:rsidRPr="0017594C" w:rsidRDefault="00876704" w:rsidP="00876704">
      <w:pPr>
        <w:spacing w:before="120" w:after="80" w:line="288" w:lineRule="auto"/>
        <w:jc w:val="both"/>
        <w:rPr>
          <w:moveTo w:id="98" w:author="Zuzana" w:date="2021-01-15T14:18:00Z"/>
          <w:rFonts w:asciiTheme="minorHAnsi" w:hAnsiTheme="minorHAnsi" w:cstheme="minorHAnsi"/>
          <w:szCs w:val="16"/>
          <w:lang w:val="sk-SK"/>
        </w:rPr>
      </w:pPr>
      <w:moveTo w:id="99" w:author="Zuzana" w:date="2021-01-15T14:18:00Z">
        <w:r w:rsidRPr="0017594C">
          <w:rPr>
            <w:rFonts w:asciiTheme="minorHAnsi" w:hAnsiTheme="minorHAnsi" w:cstheme="minorHAnsi"/>
            <w:szCs w:val="16"/>
            <w:lang w:val="sk-SK"/>
          </w:rPr>
          <w:t xml:space="preserve">Proces odborného hodnotenia </w:t>
        </w:r>
        <w:proofErr w:type="spellStart"/>
        <w:r w:rsidRPr="0017594C">
          <w:rPr>
            <w:rFonts w:asciiTheme="minorHAnsi" w:hAnsiTheme="minorHAnsi" w:cstheme="minorHAnsi"/>
            <w:szCs w:val="16"/>
            <w:lang w:val="sk-SK"/>
          </w:rPr>
          <w:t>ŽoNFP</w:t>
        </w:r>
        <w:proofErr w:type="spellEnd"/>
        <w:r w:rsidRPr="0017594C">
          <w:rPr>
            <w:rFonts w:asciiTheme="minorHAnsi" w:hAnsiTheme="minorHAnsi" w:cstheme="minorHAnsi"/>
            <w:szCs w:val="16"/>
            <w:lang w:val="sk-SK"/>
          </w:rPr>
          <w:t xml:space="preserve">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Pr>
            <w:rFonts w:asciiTheme="minorHAnsi" w:hAnsiTheme="minorHAnsi" w:cstheme="minorHAnsi"/>
            <w:szCs w:val="16"/>
            <w:lang w:val="sk-SK"/>
          </w:rPr>
          <w:t>menovaných (príloha č. 11)</w:t>
        </w:r>
        <w:r w:rsidRPr="0017594C">
          <w:rPr>
            <w:rFonts w:asciiTheme="minorHAnsi" w:hAnsiTheme="minorHAnsi" w:cstheme="minorHAnsi"/>
            <w:szCs w:val="16"/>
            <w:lang w:val="sk-SK"/>
          </w:rPr>
          <w:t xml:space="preserve"> 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moveTo>
    </w:p>
    <w:p w14:paraId="3F2C78BF" w14:textId="77777777" w:rsidR="0075585E" w:rsidRPr="0017594C" w:rsidRDefault="0075585E" w:rsidP="008979DA">
      <w:pPr>
        <w:pStyle w:val="Nadpis2"/>
        <w:jc w:val="both"/>
        <w:rPr>
          <w:lang w:val="sk-SK"/>
        </w:rPr>
      </w:pPr>
      <w:bookmarkStart w:id="100" w:name="_GoBack"/>
      <w:bookmarkEnd w:id="100"/>
      <w:moveToRangeEnd w:id="74"/>
      <w:r w:rsidRPr="0017594C">
        <w:rPr>
          <w:lang w:val="sk-SK"/>
        </w:rPr>
        <w:t>Školenie odborných hodnotiteľov</w:t>
      </w:r>
      <w:bookmarkEnd w:id="73"/>
    </w:p>
    <w:p w14:paraId="2820FC2C" w14:textId="77777777" w:rsidR="007506D1" w:rsidRDefault="00933101" w:rsidP="007506D1">
      <w:pPr>
        <w:spacing w:before="120"/>
        <w:jc w:val="both"/>
      </w:pPr>
      <w:r w:rsidRPr="007506D1">
        <w:rPr>
          <w:szCs w:val="19"/>
          <w:lang w:val="sk-SK"/>
        </w:rPr>
        <w:t>Všetci odborní hodnotitelia musia byť najneskôr v deň začatia odborného hodnotenia preškolení</w:t>
      </w:r>
      <w:r w:rsidR="008B773C" w:rsidRPr="007506D1">
        <w:rPr>
          <w:szCs w:val="19"/>
          <w:lang w:val="sk-SK"/>
        </w:rPr>
        <w:t xml:space="preserve"> v </w:t>
      </w:r>
      <w:r w:rsidR="008B773C" w:rsidRPr="00551F76">
        <w:rPr>
          <w:szCs w:val="19"/>
          <w:lang w:val="sk-SK"/>
        </w:rPr>
        <w:t xml:space="preserve">priestoroch </w:t>
      </w:r>
      <w:r w:rsidR="007506D1" w:rsidRPr="00C239F8">
        <w:rPr>
          <w:szCs w:val="19"/>
          <w:lang w:val="sk-SK"/>
        </w:rPr>
        <w:t>RO pre OP EVS</w:t>
      </w:r>
      <w:r w:rsidRPr="00C239F8">
        <w:rPr>
          <w:szCs w:val="19"/>
          <w:lang w:val="sk-SK"/>
        </w:rPr>
        <w:t xml:space="preserve">. Predmetom školenia </w:t>
      </w:r>
      <w:r w:rsidRPr="005B224C">
        <w:rPr>
          <w:szCs w:val="19"/>
          <w:lang w:val="sk-SK"/>
        </w:rPr>
        <w:t>je najmä vysvetlenie kritérií pre výber projektov</w:t>
      </w:r>
      <w:r w:rsidR="004261E6">
        <w:rPr>
          <w:rStyle w:val="Odkaznapoznmkupodiarou"/>
          <w:szCs w:val="19"/>
          <w:lang w:val="sk-SK"/>
        </w:rPr>
        <w:footnoteReference w:id="2"/>
      </w:r>
      <w:r w:rsidRPr="007506D1">
        <w:rPr>
          <w:szCs w:val="19"/>
          <w:lang w:val="sk-SK"/>
        </w:rPr>
        <w:t xml:space="preserve">, postupy prevzatia a odovzdania podkladov cez preberací protokol </w:t>
      </w:r>
      <w:r w:rsidRPr="007506D1">
        <w:rPr>
          <w:lang w:val="sk-SK"/>
        </w:rPr>
        <w:t>(príloha č. 4)</w:t>
      </w:r>
      <w:r w:rsidRPr="00551F76">
        <w:rPr>
          <w:szCs w:val="19"/>
          <w:lang w:val="sk-SK"/>
        </w:rPr>
        <w:t xml:space="preserve">; spôsob vypĺňania hodnotiacich hárkov </w:t>
      </w:r>
      <w:r w:rsidRPr="00551F76">
        <w:rPr>
          <w:lang w:val="sk-SK"/>
        </w:rPr>
        <w:t>(príloha č. 6 -10);</w:t>
      </w:r>
      <w:r w:rsidRPr="00C239F8">
        <w:rPr>
          <w:szCs w:val="19"/>
          <w:lang w:val="sk-SK"/>
        </w:rPr>
        <w:t xml:space="preserve"> postupy uvedené v príručke pre hodnotiteľov; vysvetlenie dôležitých pojmov; etické pravidlá pri hodnotení projektov (etický kódex odborného hodnotiteľa, </w:t>
      </w:r>
      <w:r w:rsidRPr="005B224C">
        <w:rPr>
          <w:lang w:val="sk-SK"/>
        </w:rPr>
        <w:t xml:space="preserve">príloha č. </w:t>
      </w:r>
      <w:r w:rsidRPr="005B224C">
        <w:rPr>
          <w:szCs w:val="19"/>
          <w:lang w:val="sk-SK"/>
        </w:rPr>
        <w:t>5) a konflikt záujmov, ako aj oboznámenie hodnotiteľov s </w:t>
      </w:r>
      <w:r w:rsidRPr="006728BA">
        <w:rPr>
          <w:szCs w:val="19"/>
          <w:lang w:val="sk-SK"/>
        </w:rPr>
        <w:t xml:space="preserve">výzvou/vyzvaním na predkladanie žiadostí o NFP. </w:t>
      </w:r>
    </w:p>
    <w:p w14:paraId="1476F416" w14:textId="77777777" w:rsidR="00933101" w:rsidRDefault="00933101" w:rsidP="00933101">
      <w:pPr>
        <w:spacing w:before="120" w:after="80" w:line="288" w:lineRule="auto"/>
        <w:jc w:val="both"/>
        <w:rPr>
          <w:szCs w:val="19"/>
          <w:lang w:val="sk-SK"/>
        </w:rPr>
      </w:pPr>
      <w:r w:rsidRPr="0017594C">
        <w:rPr>
          <w:szCs w:val="19"/>
          <w:lang w:val="sk-SK"/>
        </w:rPr>
        <w:t xml:space="preserve">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00C11675">
        <w:rPr>
          <w:szCs w:val="19"/>
          <w:lang w:val="sk-SK"/>
        </w:rPr>
        <w:t>odborného hodnotenia</w:t>
      </w:r>
      <w:r w:rsidRPr="0017594C">
        <w:rPr>
          <w:szCs w:val="19"/>
          <w:lang w:val="sk-SK"/>
        </w:rPr>
        <w:t>.</w:t>
      </w:r>
    </w:p>
    <w:p w14:paraId="327EAA23"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4051D8C2" w14:textId="77777777" w:rsidR="0075585E" w:rsidRPr="00B519B4" w:rsidRDefault="0075585E" w:rsidP="000430AB">
      <w:pPr>
        <w:pStyle w:val="Nadpis2"/>
        <w:jc w:val="both"/>
        <w:rPr>
          <w:lang w:val="sk-SK"/>
        </w:rPr>
      </w:pPr>
      <w:bookmarkStart w:id="101" w:name="_Toc38008863"/>
      <w:r w:rsidRPr="0017594C">
        <w:rPr>
          <w:lang w:val="sk-SK"/>
        </w:rPr>
        <w:t>Organizačné a technické zabezpečenie priebehu odborného</w:t>
      </w:r>
      <w:r w:rsidRPr="00B519B4">
        <w:rPr>
          <w:lang w:val="sk-SK"/>
        </w:rPr>
        <w:t xml:space="preserve"> hodnotenia</w:t>
      </w:r>
      <w:bookmarkEnd w:id="101"/>
      <w:r w:rsidRPr="00B519B4">
        <w:rPr>
          <w:lang w:val="sk-SK"/>
        </w:rPr>
        <w:t xml:space="preserve"> </w:t>
      </w:r>
    </w:p>
    <w:p w14:paraId="1EF54E5D" w14:textId="77777777" w:rsidR="00933101" w:rsidRPr="0017594C" w:rsidRDefault="00933101" w:rsidP="00933101">
      <w:pPr>
        <w:spacing w:before="120" w:after="80" w:line="288" w:lineRule="auto"/>
        <w:jc w:val="both"/>
        <w:rPr>
          <w:szCs w:val="19"/>
          <w:lang w:val="sk-SK"/>
        </w:rPr>
      </w:pPr>
      <w:r w:rsidRPr="00B519B4">
        <w:rPr>
          <w:szCs w:val="19"/>
          <w:lang w:val="sk-SK"/>
        </w:rPr>
        <w:t xml:space="preserve">Podmienkou postúpenia </w:t>
      </w:r>
      <w:proofErr w:type="spellStart"/>
      <w:r w:rsidRPr="00B519B4">
        <w:rPr>
          <w:szCs w:val="19"/>
          <w:lang w:val="sk-SK"/>
        </w:rPr>
        <w:t>ŽoNFP</w:t>
      </w:r>
      <w:proofErr w:type="spellEnd"/>
      <w:r w:rsidRPr="00B519B4">
        <w:rPr>
          <w:szCs w:val="19"/>
          <w:lang w:val="sk-SK"/>
        </w:rPr>
        <w:t xml:space="preserve">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w:t>
      </w:r>
      <w:proofErr w:type="spellStart"/>
      <w:r w:rsidRPr="0017594C">
        <w:rPr>
          <w:szCs w:val="19"/>
          <w:lang w:val="sk-SK"/>
        </w:rPr>
        <w:t>ŽoNFP</w:t>
      </w:r>
      <w:proofErr w:type="spellEnd"/>
      <w:r w:rsidRPr="0017594C">
        <w:rPr>
          <w:szCs w:val="19"/>
          <w:lang w:val="sk-SK"/>
        </w:rPr>
        <w:t xml:space="preserve">. Odborné hodnotenie týchto </w:t>
      </w:r>
      <w:proofErr w:type="spellStart"/>
      <w:r w:rsidRPr="0017594C">
        <w:rPr>
          <w:szCs w:val="19"/>
          <w:lang w:val="sk-SK"/>
        </w:rPr>
        <w:t>ŽoNFP</w:t>
      </w:r>
      <w:proofErr w:type="spellEnd"/>
      <w:r w:rsidRPr="0017594C">
        <w:rPr>
          <w:szCs w:val="19"/>
          <w:lang w:val="sk-SK"/>
        </w:rPr>
        <w:t xml:space="preserve"> sa začne vykonávať v najskoršom možnom termíne po ukončení administratívneho overenia</w:t>
      </w:r>
      <w:r>
        <w:rPr>
          <w:szCs w:val="19"/>
          <w:lang w:val="sk-SK"/>
        </w:rPr>
        <w:t>.</w:t>
      </w:r>
    </w:p>
    <w:p w14:paraId="43CC0EFD" w14:textId="77777777"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sidR="00551F76">
        <w:rPr>
          <w:lang w:val="sk-SK"/>
        </w:rPr>
        <w:t xml:space="preserve"> </w:t>
      </w:r>
      <w:r w:rsidR="00551F76">
        <w:t xml:space="preserve">a </w:t>
      </w:r>
      <w:proofErr w:type="spellStart"/>
      <w:r w:rsidR="00551F76">
        <w:t>oznámiť</w:t>
      </w:r>
      <w:proofErr w:type="spellEnd"/>
      <w:r w:rsidR="00551F76">
        <w:t xml:space="preserve"> </w:t>
      </w:r>
      <w:proofErr w:type="spellStart"/>
      <w:r w:rsidR="00551F76">
        <w:t>možný</w:t>
      </w:r>
      <w:proofErr w:type="spellEnd"/>
      <w:r w:rsidR="00551F76">
        <w:t xml:space="preserve"> </w:t>
      </w:r>
      <w:proofErr w:type="spellStart"/>
      <w:r w:rsidR="00551F76">
        <w:t>spôsob</w:t>
      </w:r>
      <w:proofErr w:type="spellEnd"/>
      <w:r w:rsidR="00551F76">
        <w:t xml:space="preserve"> </w:t>
      </w:r>
      <w:proofErr w:type="spellStart"/>
      <w:r w:rsidR="00551F76">
        <w:t>výkonu</w:t>
      </w:r>
      <w:proofErr w:type="spellEnd"/>
      <w:r w:rsidR="00551F76">
        <w:t xml:space="preserve"> </w:t>
      </w:r>
      <w:proofErr w:type="spellStart"/>
      <w:r w:rsidR="00551F76">
        <w:t>odborného</w:t>
      </w:r>
      <w:proofErr w:type="spellEnd"/>
      <w:r w:rsidR="00551F76">
        <w:t xml:space="preserve"> </w:t>
      </w:r>
      <w:proofErr w:type="spellStart"/>
      <w:r w:rsidR="00551F76">
        <w:t>hodnotenia</w:t>
      </w:r>
      <w:proofErr w:type="spellEnd"/>
      <w:r w:rsidR="00551F76">
        <w:t>,</w:t>
      </w:r>
      <w:r>
        <w:rPr>
          <w:lang w:val="sk-SK"/>
        </w:rPr>
        <w:t>.</w:t>
      </w:r>
    </w:p>
    <w:p w14:paraId="0667EB83"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5BC2ADC5"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56914CB6"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lastRenderedPageBreak/>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1F38BC6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5EA0B6E6"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56957C94" w14:textId="77777777"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3FD9309A" w14:textId="77777777" w:rsidR="00933101" w:rsidRPr="0017594C" w:rsidRDefault="00933101" w:rsidP="00933101">
      <w:pPr>
        <w:pStyle w:val="Default"/>
        <w:spacing w:line="288" w:lineRule="auto"/>
        <w:jc w:val="both"/>
        <w:rPr>
          <w:rFonts w:cs="Times New Roman"/>
          <w:sz w:val="19"/>
          <w:szCs w:val="19"/>
          <w:lang w:val="sk-SK"/>
        </w:rPr>
      </w:pPr>
    </w:p>
    <w:p w14:paraId="0A2A60EF" w14:textId="41E29FEA" w:rsidR="00EC7F6E" w:rsidRPr="0017594C" w:rsidRDefault="004627A8" w:rsidP="00933101">
      <w:pPr>
        <w:pStyle w:val="Default"/>
        <w:spacing w:line="288" w:lineRule="auto"/>
        <w:jc w:val="both"/>
        <w:rPr>
          <w:rFonts w:cs="Times New Roman"/>
          <w:sz w:val="19"/>
          <w:szCs w:val="19"/>
          <w:lang w:val="sk-SK"/>
        </w:rPr>
      </w:pPr>
      <w:r w:rsidRPr="004627A8">
        <w:rPr>
          <w:rFonts w:cs="Times New Roman"/>
          <w:sz w:val="19"/>
          <w:szCs w:val="19"/>
          <w:lang w:val="sk-SK"/>
        </w:rPr>
        <w:t>Hodnotitelia vykonávajú odborné hodnotenie v pries</w:t>
      </w:r>
      <w:r>
        <w:rPr>
          <w:rFonts w:cs="Times New Roman"/>
          <w:sz w:val="19"/>
          <w:szCs w:val="19"/>
          <w:lang w:val="sk-SK"/>
        </w:rPr>
        <w:t xml:space="preserve">toroch určených poskytovateľom alebo </w:t>
      </w:r>
      <w:r w:rsidRPr="004627A8">
        <w:rPr>
          <w:rFonts w:cs="Times New Roman"/>
          <w:sz w:val="19"/>
          <w:szCs w:val="19"/>
          <w:lang w:val="sk-SK"/>
        </w:rPr>
        <w:t>za účelom zefektívnenia procesu odborného hodnotenia</w:t>
      </w:r>
      <w:r>
        <w:rPr>
          <w:rFonts w:cs="Times New Roman"/>
          <w:sz w:val="19"/>
          <w:szCs w:val="19"/>
          <w:lang w:val="sk-SK"/>
        </w:rPr>
        <w:t xml:space="preserve"> je</w:t>
      </w:r>
      <w:r w:rsidRPr="004627A8">
        <w:rPr>
          <w:rFonts w:cs="Times New Roman"/>
          <w:sz w:val="19"/>
          <w:szCs w:val="19"/>
          <w:lang w:val="sk-SK"/>
        </w:rPr>
        <w:t xml:space="preserve"> RO</w:t>
      </w:r>
      <w:r>
        <w:rPr>
          <w:rFonts w:cs="Times New Roman"/>
          <w:sz w:val="19"/>
          <w:szCs w:val="19"/>
          <w:lang w:val="sk-SK"/>
        </w:rPr>
        <w:t xml:space="preserve"> pre OP EVS</w:t>
      </w:r>
      <w:r w:rsidRPr="004627A8">
        <w:rPr>
          <w:rFonts w:cs="Times New Roman"/>
          <w:sz w:val="19"/>
          <w:szCs w:val="19"/>
          <w:lang w:val="sk-SK"/>
        </w:rPr>
        <w:t xml:space="preserve"> oprávnený </w:t>
      </w:r>
      <w:r>
        <w:rPr>
          <w:rFonts w:cs="Times New Roman"/>
          <w:sz w:val="19"/>
          <w:szCs w:val="19"/>
          <w:lang w:val="sk-SK"/>
        </w:rPr>
        <w:t xml:space="preserve">pri </w:t>
      </w:r>
      <w:proofErr w:type="spellStart"/>
      <w:r>
        <w:rPr>
          <w:rFonts w:cs="Times New Roman"/>
          <w:sz w:val="19"/>
          <w:szCs w:val="19"/>
          <w:lang w:val="sk-SK"/>
        </w:rPr>
        <w:t>dodžaní</w:t>
      </w:r>
      <w:proofErr w:type="spellEnd"/>
      <w:r w:rsidR="008B773C">
        <w:rPr>
          <w:rFonts w:cs="Times New Roman"/>
          <w:sz w:val="19"/>
          <w:szCs w:val="19"/>
          <w:lang w:val="sk-SK"/>
        </w:rPr>
        <w:t xml:space="preserve"> </w:t>
      </w:r>
      <w:r w:rsidRPr="004627A8">
        <w:rPr>
          <w:rFonts w:cs="Times New Roman"/>
          <w:sz w:val="19"/>
          <w:szCs w:val="19"/>
          <w:lang w:val="sk-SK"/>
        </w:rPr>
        <w:t xml:space="preserve"> </w:t>
      </w:r>
      <w:r w:rsidR="006728BA">
        <w:rPr>
          <w:rFonts w:cs="Times New Roman"/>
          <w:sz w:val="19"/>
          <w:szCs w:val="19"/>
          <w:lang w:val="sk-SK"/>
        </w:rPr>
        <w:t>postupov</w:t>
      </w:r>
      <w:r w:rsidRPr="004627A8">
        <w:rPr>
          <w:rFonts w:cs="Times New Roman"/>
          <w:sz w:val="19"/>
          <w:szCs w:val="19"/>
          <w:lang w:val="sk-SK"/>
        </w:rPr>
        <w:t xml:space="preserve"> </w:t>
      </w:r>
      <w:r w:rsidR="008B773C">
        <w:rPr>
          <w:rFonts w:cs="Times New Roman"/>
          <w:sz w:val="19"/>
          <w:szCs w:val="19"/>
          <w:lang w:val="sk-SK"/>
        </w:rPr>
        <w:t>stanovených v samostatnej kapitole</w:t>
      </w:r>
      <w:r w:rsidRPr="004627A8">
        <w:rPr>
          <w:rFonts w:cs="Times New Roman"/>
          <w:sz w:val="19"/>
          <w:szCs w:val="19"/>
          <w:lang w:val="sk-SK"/>
        </w:rPr>
        <w:t xml:space="preserve"> </w:t>
      </w:r>
      <w:r w:rsidR="00C239F8">
        <w:rPr>
          <w:rFonts w:cs="Times New Roman"/>
          <w:sz w:val="19"/>
          <w:szCs w:val="19"/>
          <w:lang w:val="sk-SK"/>
        </w:rPr>
        <w:t xml:space="preserve">3.9 </w:t>
      </w:r>
      <w:r w:rsidR="006728BA">
        <w:rPr>
          <w:rFonts w:cs="Times New Roman"/>
          <w:sz w:val="19"/>
          <w:szCs w:val="19"/>
          <w:lang w:val="sk-SK"/>
        </w:rPr>
        <w:t>využiť</w:t>
      </w:r>
      <w:r w:rsidRPr="004627A8">
        <w:rPr>
          <w:rFonts w:cs="Times New Roman"/>
          <w:sz w:val="19"/>
          <w:szCs w:val="19"/>
          <w:lang w:val="sk-SK"/>
        </w:rPr>
        <w:t xml:space="preserve"> výkon odbornéh</w:t>
      </w:r>
      <w:r w:rsidR="008B773C">
        <w:rPr>
          <w:rFonts w:cs="Times New Roman"/>
          <w:sz w:val="19"/>
          <w:szCs w:val="19"/>
          <w:lang w:val="sk-SK"/>
        </w:rPr>
        <w:t>o hodnotenia mimo priestorov RO na diaľku alebo kombináciou oboch postupov.</w:t>
      </w:r>
    </w:p>
    <w:p w14:paraId="16D57443" w14:textId="77777777" w:rsidR="007506D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r w:rsidR="00C239F8">
        <w:rPr>
          <w:rFonts w:cs="Times New Roman"/>
          <w:sz w:val="19"/>
          <w:szCs w:val="19"/>
          <w:lang w:val="sk-SK"/>
        </w:rPr>
        <w:t xml:space="preserve"> </w:t>
      </w:r>
    </w:p>
    <w:p w14:paraId="15D9F41A" w14:textId="77777777" w:rsidR="00DC1E2A" w:rsidRPr="0017594C" w:rsidRDefault="00DC1E2A">
      <w:pPr>
        <w:pStyle w:val="Default"/>
        <w:spacing w:line="288" w:lineRule="auto"/>
        <w:jc w:val="both"/>
        <w:rPr>
          <w:rFonts w:cs="Times New Roman"/>
          <w:sz w:val="19"/>
          <w:szCs w:val="19"/>
          <w:lang w:val="sk-SK"/>
        </w:rPr>
      </w:pPr>
    </w:p>
    <w:p w14:paraId="6576410A"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4AA144C"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BD95E29"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2CFE075D" w14:textId="77777777" w:rsidR="00843725"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w:t>
      </w:r>
      <w:proofErr w:type="spellStart"/>
      <w:r w:rsidRPr="0017594C">
        <w:rPr>
          <w:szCs w:val="19"/>
          <w:lang w:val="sk-SK"/>
        </w:rPr>
        <w:t>Z.z</w:t>
      </w:r>
      <w:proofErr w:type="spellEnd"/>
      <w:r w:rsidRPr="0017594C">
        <w:rPr>
          <w:szCs w:val="19"/>
          <w:lang w:val="sk-SK"/>
        </w:rPr>
        <w:t xml:space="preserve">.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w:t>
      </w:r>
      <w:r w:rsidR="00BE45E0">
        <w:rPr>
          <w:szCs w:val="19"/>
          <w:lang w:val="sk-SK"/>
        </w:rPr>
        <w:t xml:space="preserve"> (napr. emailom)</w:t>
      </w:r>
      <w:r w:rsidRPr="0017594C">
        <w:rPr>
          <w:szCs w:val="19"/>
          <w:lang w:val="sk-SK"/>
        </w:rPr>
        <w:t>.</w:t>
      </w:r>
    </w:p>
    <w:p w14:paraId="286D44AB" w14:textId="77777777" w:rsidR="00933101" w:rsidRPr="007B275F" w:rsidRDefault="007B275F" w:rsidP="00933101">
      <w:pPr>
        <w:spacing w:before="120" w:after="120" w:line="288" w:lineRule="auto"/>
        <w:jc w:val="both"/>
        <w:rPr>
          <w:szCs w:val="19"/>
          <w:lang w:val="sk-SK"/>
        </w:rPr>
      </w:pPr>
      <w:r w:rsidRPr="007B275F">
        <w:rPr>
          <w:lang w:val="sk-SK"/>
        </w:rPr>
        <w:t xml:space="preserve">RO pre OP EVS môže </w:t>
      </w:r>
      <w:r>
        <w:rPr>
          <w:lang w:val="sk-SK"/>
        </w:rPr>
        <w:t>v</w:t>
      </w:r>
      <w:r w:rsidR="00843725" w:rsidRPr="007B275F">
        <w:rPr>
          <w:lang w:val="sk-SK"/>
        </w:rPr>
        <w:t> systéme ARACHNE overiť osoby, ktoré sa podieľajú na schvaľovacom procese</w:t>
      </w:r>
      <w:r w:rsidR="00AA783E">
        <w:rPr>
          <w:lang w:val="sk-SK"/>
        </w:rPr>
        <w:t xml:space="preserve">, či </w:t>
      </w:r>
      <w:r w:rsidR="00843725" w:rsidRPr="007B275F">
        <w:rPr>
          <w:lang w:val="sk-SK"/>
        </w:rPr>
        <w:t>nie sú v konflikte záujmov na úrovni údajov z objektov/</w:t>
      </w:r>
      <w:proofErr w:type="spellStart"/>
      <w:r w:rsidR="00843725" w:rsidRPr="007B275F">
        <w:rPr>
          <w:lang w:val="sk-SK"/>
        </w:rPr>
        <w:t>entities</w:t>
      </w:r>
      <w:proofErr w:type="spellEnd"/>
      <w:r w:rsidR="00843725" w:rsidRPr="007B275F">
        <w:rPr>
          <w:lang w:val="sk-SK"/>
        </w:rPr>
        <w:t>.</w:t>
      </w:r>
      <w:r w:rsidR="00933101" w:rsidRPr="007B275F">
        <w:rPr>
          <w:szCs w:val="19"/>
          <w:lang w:val="sk-SK"/>
        </w:rPr>
        <w:t xml:space="preserve"> </w:t>
      </w:r>
    </w:p>
    <w:p w14:paraId="02F00B59"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w:t>
      </w:r>
      <w:proofErr w:type="spellStart"/>
      <w:r w:rsidRPr="0017594C">
        <w:rPr>
          <w:szCs w:val="19"/>
          <w:lang w:val="sk-SK"/>
        </w:rPr>
        <w:t>ŽoNFP</w:t>
      </w:r>
      <w:proofErr w:type="spellEnd"/>
      <w:r w:rsidRPr="0017594C">
        <w:rPr>
          <w:szCs w:val="19"/>
          <w:lang w:val="sk-SK"/>
        </w:rPr>
        <w:t xml:space="preserve"> hodnotené týmto odborným hodnotiteľom budú náhodným výberom priradené inému odbornému hodnotiteľovi </w:t>
      </w:r>
      <w:r w:rsidR="00BE70FD">
        <w:rPr>
          <w:szCs w:val="19"/>
          <w:lang w:val="sk-SK"/>
        </w:rPr>
        <w:t xml:space="preserve">prostredníctvom funkcionality </w:t>
      </w:r>
      <w:r w:rsidR="00BE70FD" w:rsidRPr="0017594C">
        <w:rPr>
          <w:szCs w:val="19"/>
          <w:lang w:val="sk-SK"/>
        </w:rPr>
        <w:t xml:space="preserve">ITMS2014+ </w:t>
      </w:r>
      <w:r w:rsidRPr="0017594C">
        <w:rPr>
          <w:szCs w:val="19"/>
          <w:lang w:val="sk-SK"/>
        </w:rPr>
        <w:t xml:space="preserve">a znovu zhodnotené. Táto skutočnosť </w:t>
      </w:r>
      <w:r w:rsidRPr="0017594C">
        <w:rPr>
          <w:szCs w:val="19"/>
          <w:lang w:val="sk-SK"/>
        </w:rPr>
        <w:lastRenderedPageBreak/>
        <w:t>bude zaznamena</w:t>
      </w:r>
      <w:r>
        <w:rPr>
          <w:szCs w:val="19"/>
          <w:lang w:val="sk-SK"/>
        </w:rPr>
        <w:t>ná v dokumentácii z výzvy/</w:t>
      </w:r>
      <w:r w:rsidRPr="0017594C">
        <w:rPr>
          <w:szCs w:val="19"/>
          <w:lang w:val="sk-SK"/>
        </w:rPr>
        <w:t xml:space="preserve">vyzvania.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w:t>
      </w:r>
      <w:r w:rsidR="00E93C4C">
        <w:rPr>
          <w:szCs w:val="19"/>
          <w:lang w:val="sk-SK"/>
        </w:rPr>
        <w:t>môže RO pre OP EVS rozhodnúť o jeho úplnom vylúčení z</w:t>
      </w:r>
      <w:r w:rsidR="00E23081">
        <w:rPr>
          <w:szCs w:val="19"/>
          <w:lang w:val="sk-SK"/>
        </w:rPr>
        <w:t xml:space="preserve"> databázy (zoznamu) </w:t>
      </w:r>
      <w:r w:rsidR="00E93C4C">
        <w:rPr>
          <w:szCs w:val="19"/>
          <w:lang w:val="sk-SK"/>
        </w:rPr>
        <w:t>odborných hodnotiteľov</w:t>
      </w:r>
    </w:p>
    <w:p w14:paraId="4DF003C9"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 xml:space="preserve">Odborní hodnotitelia sú povinní vykonať odborné hodnotenie </w:t>
      </w:r>
      <w:proofErr w:type="spellStart"/>
      <w:r w:rsidRPr="0017594C">
        <w:rPr>
          <w:szCs w:val="19"/>
          <w:lang w:val="sk-SK"/>
        </w:rPr>
        <w:t>ŽoNFP</w:t>
      </w:r>
      <w:proofErr w:type="spellEnd"/>
      <w:r w:rsidRPr="0017594C">
        <w:rPr>
          <w:szCs w:val="19"/>
          <w:lang w:val="sk-SK"/>
        </w:rPr>
        <w:t>,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 xml:space="preserve">RO stanoví lehotu alebo konečný termín na vykonanie odborného hodnotenia v závislosti od podmienok predmetnej výzvy/vyzvania, v závislosti od počtu </w:t>
      </w:r>
      <w:proofErr w:type="spellStart"/>
      <w:r w:rsidRPr="0017594C">
        <w:rPr>
          <w:szCs w:val="19"/>
          <w:lang w:val="sk-SK"/>
        </w:rPr>
        <w:t>ŽoNFP</w:t>
      </w:r>
      <w:proofErr w:type="spellEnd"/>
      <w:r w:rsidRPr="0017594C">
        <w:rPr>
          <w:szCs w:val="19"/>
          <w:lang w:val="sk-SK"/>
        </w:rPr>
        <w:t>,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sidR="00D14F41">
        <w:rPr>
          <w:szCs w:val="19"/>
          <w:lang w:val="sk-SK"/>
        </w:rPr>
        <w:t>“</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w:t>
      </w:r>
      <w:proofErr w:type="spellStart"/>
      <w:r w:rsidRPr="0017594C">
        <w:rPr>
          <w:rFonts w:asciiTheme="minorHAnsi" w:hAnsiTheme="minorHAnsi" w:cstheme="minorHAnsi"/>
          <w:szCs w:val="19"/>
          <w:lang w:val="sk-SK"/>
        </w:rPr>
        <w:t>ŽoNFP</w:t>
      </w:r>
      <w:proofErr w:type="spellEnd"/>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BCE278B"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xml:space="preserve">. Poverený zamestnanec nezasahuje do obsahového vyhodnotenia jednotlivých kritérií odborného hodnotenia, ale smie informovať odborných hodnotiteľov o prílohách alebo častiach </w:t>
      </w:r>
      <w:proofErr w:type="spellStart"/>
      <w:r w:rsidRPr="0017594C">
        <w:rPr>
          <w:szCs w:val="19"/>
          <w:lang w:val="sk-SK"/>
        </w:rPr>
        <w:t>ŽoNFP</w:t>
      </w:r>
      <w:proofErr w:type="spellEnd"/>
      <w:r w:rsidRPr="0017594C">
        <w:rPr>
          <w:szCs w:val="19"/>
          <w:lang w:val="sk-SK"/>
        </w:rPr>
        <w:t>,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7ECFAABA" w14:textId="77777777" w:rsidR="00531D9E" w:rsidRDefault="0011317D" w:rsidP="00A65FCF">
      <w:pPr>
        <w:spacing w:before="120" w:after="80" w:line="288" w:lineRule="auto"/>
        <w:jc w:val="both"/>
        <w:rPr>
          <w:rFonts w:eastAsia="Calibri"/>
          <w:szCs w:val="22"/>
        </w:rPr>
      </w:pPr>
      <w:r>
        <w:rPr>
          <w:rFonts w:eastAsia="Calibri"/>
          <w:szCs w:val="22"/>
        </w:rPr>
        <w:t xml:space="preserve">V </w:t>
      </w:r>
      <w:proofErr w:type="spellStart"/>
      <w:r>
        <w:rPr>
          <w:rFonts w:eastAsia="Calibri"/>
          <w:szCs w:val="22"/>
        </w:rPr>
        <w:t>súlade</w:t>
      </w:r>
      <w:proofErr w:type="spellEnd"/>
      <w:r>
        <w:rPr>
          <w:rFonts w:eastAsia="Calibri"/>
          <w:szCs w:val="22"/>
        </w:rPr>
        <w:t xml:space="preserve"> s</w:t>
      </w:r>
      <w:r w:rsidR="00531D9E">
        <w:rPr>
          <w:rFonts w:eastAsia="Calibri"/>
          <w:szCs w:val="22"/>
        </w:rPr>
        <w:t xml:space="preserve"> </w:t>
      </w:r>
      <w:proofErr w:type="spellStart"/>
      <w:r w:rsidR="00531D9E">
        <w:rPr>
          <w:rFonts w:eastAsia="Calibri"/>
          <w:szCs w:val="22"/>
        </w:rPr>
        <w:t>odsekom</w:t>
      </w:r>
      <w:proofErr w:type="spellEnd"/>
      <w:r w:rsidR="00531D9E">
        <w:rPr>
          <w:rFonts w:eastAsia="Calibri"/>
          <w:szCs w:val="22"/>
        </w:rPr>
        <w:t xml:space="preserve"> 7,</w:t>
      </w:r>
      <w:r>
        <w:rPr>
          <w:rFonts w:eastAsia="Calibri"/>
          <w:szCs w:val="22"/>
        </w:rPr>
        <w:t xml:space="preserve"> </w:t>
      </w:r>
      <w:proofErr w:type="spellStart"/>
      <w:r w:rsidR="00531D9E">
        <w:rPr>
          <w:rFonts w:eastAsia="Calibri"/>
          <w:szCs w:val="22"/>
        </w:rPr>
        <w:t>kapitoly</w:t>
      </w:r>
      <w:proofErr w:type="spellEnd"/>
      <w:r w:rsidR="00531D9E">
        <w:rPr>
          <w:rFonts w:eastAsia="Calibri"/>
          <w:szCs w:val="22"/>
        </w:rPr>
        <w:t xml:space="preserve"> 3.2.1.2 SR EŠIF </w:t>
      </w:r>
      <w:proofErr w:type="spellStart"/>
      <w:r w:rsidR="00531D9E">
        <w:rPr>
          <w:rFonts w:eastAsia="Calibri"/>
          <w:szCs w:val="22"/>
        </w:rPr>
        <w:t>môže</w:t>
      </w:r>
      <w:proofErr w:type="spellEnd"/>
      <w:r w:rsidR="00531D9E">
        <w:rPr>
          <w:rFonts w:eastAsia="Calibri"/>
          <w:szCs w:val="22"/>
        </w:rPr>
        <w:t xml:space="preserve"> </w:t>
      </w:r>
      <w:proofErr w:type="spellStart"/>
      <w:r w:rsidR="00531D9E">
        <w:rPr>
          <w:rFonts w:eastAsia="Calibri"/>
          <w:szCs w:val="22"/>
        </w:rPr>
        <w:t>odborný</w:t>
      </w:r>
      <w:proofErr w:type="spellEnd"/>
      <w:r w:rsidR="00531D9E">
        <w:rPr>
          <w:rFonts w:eastAsia="Calibri"/>
          <w:szCs w:val="22"/>
        </w:rPr>
        <w:t xml:space="preserve"> </w:t>
      </w:r>
      <w:proofErr w:type="spellStart"/>
      <w:r w:rsidR="00531D9E">
        <w:rPr>
          <w:rFonts w:eastAsia="Calibri"/>
          <w:szCs w:val="22"/>
        </w:rPr>
        <w:t>hodnotiteľ</w:t>
      </w:r>
      <w:proofErr w:type="spellEnd"/>
      <w:r w:rsidR="00531D9E">
        <w:rPr>
          <w:rFonts w:eastAsia="Calibri"/>
          <w:szCs w:val="22"/>
        </w:rPr>
        <w:t xml:space="preserve"> </w:t>
      </w:r>
      <w:proofErr w:type="spellStart"/>
      <w:r w:rsidR="00531D9E">
        <w:rPr>
          <w:rFonts w:eastAsia="Calibri"/>
          <w:szCs w:val="22"/>
        </w:rPr>
        <w:t>p</w:t>
      </w:r>
      <w:r w:rsidR="009741B9">
        <w:rPr>
          <w:rFonts w:eastAsia="Calibri"/>
          <w:szCs w:val="22"/>
        </w:rPr>
        <w:t>očas</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F73BB1">
        <w:rPr>
          <w:rFonts w:eastAsia="Calibri"/>
          <w:szCs w:val="22"/>
        </w:rPr>
        <w:t>informovať</w:t>
      </w:r>
      <w:proofErr w:type="spellEnd"/>
      <w:r w:rsidR="00F73BB1">
        <w:rPr>
          <w:rFonts w:eastAsia="Calibri"/>
          <w:szCs w:val="22"/>
        </w:rPr>
        <w:t xml:space="preserve"> </w:t>
      </w:r>
      <w:proofErr w:type="spellStart"/>
      <w:r w:rsidR="00F73BB1">
        <w:rPr>
          <w:rFonts w:eastAsia="Calibri"/>
          <w:szCs w:val="22"/>
        </w:rPr>
        <w:t>povereného</w:t>
      </w:r>
      <w:proofErr w:type="spellEnd"/>
      <w:r w:rsidR="00F73BB1">
        <w:rPr>
          <w:rFonts w:eastAsia="Calibri"/>
          <w:szCs w:val="22"/>
        </w:rPr>
        <w:t xml:space="preserve"> </w:t>
      </w:r>
      <w:proofErr w:type="spellStart"/>
      <w:r w:rsidR="00F73BB1">
        <w:rPr>
          <w:rFonts w:eastAsia="Calibri"/>
          <w:szCs w:val="22"/>
        </w:rPr>
        <w:t>zamestnaca</w:t>
      </w:r>
      <w:proofErr w:type="spellEnd"/>
      <w:r w:rsidR="00F73BB1">
        <w:rPr>
          <w:rFonts w:eastAsia="Calibri"/>
          <w:szCs w:val="22"/>
        </w:rPr>
        <w:t xml:space="preserve"> RO pre OP EVS o tom</w:t>
      </w:r>
      <w:r w:rsidR="009741B9">
        <w:rPr>
          <w:rFonts w:eastAsia="Calibri"/>
          <w:szCs w:val="22"/>
        </w:rPr>
        <w:t xml:space="preserve">, </w:t>
      </w:r>
      <w:proofErr w:type="spellStart"/>
      <w:r w:rsidR="009741B9">
        <w:rPr>
          <w:rFonts w:eastAsia="Calibri"/>
          <w:szCs w:val="22"/>
        </w:rPr>
        <w:t>že</w:t>
      </w:r>
      <w:proofErr w:type="spellEnd"/>
      <w:r w:rsidR="009741B9">
        <w:rPr>
          <w:rFonts w:eastAsia="Calibri"/>
          <w:szCs w:val="22"/>
        </w:rPr>
        <w:t xml:space="preserve"> </w:t>
      </w:r>
      <w:proofErr w:type="spellStart"/>
      <w:r w:rsidR="009741B9">
        <w:rPr>
          <w:rFonts w:eastAsia="Calibri"/>
          <w:szCs w:val="22"/>
        </w:rPr>
        <w:t>na</w:t>
      </w:r>
      <w:proofErr w:type="spellEnd"/>
      <w:r w:rsidR="009741B9">
        <w:rPr>
          <w:rFonts w:eastAsia="Calibri"/>
          <w:szCs w:val="22"/>
        </w:rPr>
        <w:t xml:space="preserve"> </w:t>
      </w:r>
      <w:proofErr w:type="spellStart"/>
      <w:r w:rsidR="009741B9">
        <w:rPr>
          <w:rFonts w:eastAsia="Calibri"/>
          <w:szCs w:val="22"/>
        </w:rPr>
        <w:t>posúdenie</w:t>
      </w:r>
      <w:proofErr w:type="spellEnd"/>
      <w:r w:rsidR="009741B9">
        <w:rPr>
          <w:rFonts w:eastAsia="Calibri"/>
          <w:szCs w:val="22"/>
        </w:rPr>
        <w:t xml:space="preserve"> </w:t>
      </w:r>
      <w:proofErr w:type="spellStart"/>
      <w:r w:rsidR="009741B9">
        <w:rPr>
          <w:rFonts w:eastAsia="Calibri"/>
          <w:szCs w:val="22"/>
        </w:rPr>
        <w:t>splnenia</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w:t>
      </w:r>
      <w:proofErr w:type="spellStart"/>
      <w:r w:rsidR="00CC4594">
        <w:rPr>
          <w:rFonts w:eastAsia="Calibri"/>
          <w:szCs w:val="22"/>
        </w:rPr>
        <w:t>vecnej</w:t>
      </w:r>
      <w:proofErr w:type="spellEnd"/>
      <w:r w:rsidR="00CC4594">
        <w:rPr>
          <w:rFonts w:eastAsia="Calibri"/>
          <w:szCs w:val="22"/>
        </w:rPr>
        <w:t xml:space="preserve"> </w:t>
      </w:r>
      <w:proofErr w:type="spellStart"/>
      <w:r w:rsidR="00CC4594">
        <w:rPr>
          <w:rFonts w:eastAsia="Calibri"/>
          <w:szCs w:val="22"/>
        </w:rPr>
        <w:t>oprávnenosti</w:t>
      </w:r>
      <w:proofErr w:type="spellEnd"/>
      <w:r w:rsidR="00CC4594">
        <w:rPr>
          <w:rFonts w:eastAsia="Calibri"/>
          <w:szCs w:val="22"/>
        </w:rPr>
        <w:t xml:space="preserve"> a </w:t>
      </w:r>
      <w:proofErr w:type="spellStart"/>
      <w:r w:rsidR="00CC4594">
        <w:rPr>
          <w:rFonts w:eastAsia="Calibri"/>
          <w:szCs w:val="22"/>
        </w:rPr>
        <w:t>celkovej</w:t>
      </w:r>
      <w:proofErr w:type="spellEnd"/>
      <w:r w:rsidR="00CC4594">
        <w:rPr>
          <w:rFonts w:eastAsia="Calibri"/>
          <w:szCs w:val="22"/>
        </w:rPr>
        <w:t xml:space="preserve"> </w:t>
      </w:r>
      <w:proofErr w:type="spellStart"/>
      <w:r w:rsidR="00CC4594">
        <w:rPr>
          <w:rFonts w:eastAsia="Calibri"/>
          <w:szCs w:val="22"/>
        </w:rPr>
        <w:t>opodstatnenosti</w:t>
      </w:r>
      <w:proofErr w:type="spellEnd"/>
      <w:r w:rsidR="00CC4594" w:rsidRPr="00B94960">
        <w:rPr>
          <w:rFonts w:eastAsia="Calibri"/>
          <w:szCs w:val="22"/>
        </w:rPr>
        <w:t xml:space="preserve"> </w:t>
      </w:r>
      <w:r w:rsidR="00CC4594">
        <w:rPr>
          <w:rFonts w:eastAsia="Calibri"/>
          <w:szCs w:val="22"/>
        </w:rPr>
        <w:t>(</w:t>
      </w:r>
      <w:proofErr w:type="spellStart"/>
      <w:r w:rsidR="00CC4594">
        <w:rPr>
          <w:rFonts w:eastAsia="Calibri"/>
          <w:szCs w:val="22"/>
        </w:rPr>
        <w:t>požadované</w:t>
      </w:r>
      <w:proofErr w:type="spellEnd"/>
      <w:r w:rsidR="00CC4594">
        <w:rPr>
          <w:rFonts w:eastAsia="Calibri"/>
          <w:szCs w:val="22"/>
        </w:rPr>
        <w:t xml:space="preserve"> </w:t>
      </w:r>
      <w:proofErr w:type="spellStart"/>
      <w:r w:rsidR="00CC4594">
        <w:rPr>
          <w:rFonts w:eastAsia="Calibri"/>
          <w:szCs w:val="22"/>
        </w:rPr>
        <w:t>údaje</w:t>
      </w:r>
      <w:proofErr w:type="spellEnd"/>
      <w:r w:rsidR="00CC4594">
        <w:rPr>
          <w:rFonts w:eastAsia="Calibri"/>
          <w:szCs w:val="22"/>
        </w:rPr>
        <w:t xml:space="preserve"> </w:t>
      </w:r>
      <w:proofErr w:type="spellStart"/>
      <w:r w:rsidR="00CC4594">
        <w:rPr>
          <w:rFonts w:eastAsia="Calibri"/>
          <w:szCs w:val="22"/>
        </w:rPr>
        <w:t>musia</w:t>
      </w:r>
      <w:proofErr w:type="spellEnd"/>
      <w:r w:rsidR="00CC4594">
        <w:rPr>
          <w:rFonts w:eastAsia="Calibri"/>
          <w:szCs w:val="22"/>
        </w:rPr>
        <w:t xml:space="preserve"> </w:t>
      </w:r>
      <w:proofErr w:type="spellStart"/>
      <w:r w:rsidR="00CC4594">
        <w:rPr>
          <w:rFonts w:eastAsia="Calibri"/>
          <w:szCs w:val="22"/>
        </w:rPr>
        <w:t>mať</w:t>
      </w:r>
      <w:proofErr w:type="spellEnd"/>
      <w:r w:rsidR="00CC4594">
        <w:rPr>
          <w:rFonts w:eastAsia="Calibri"/>
          <w:szCs w:val="22"/>
        </w:rPr>
        <w:t xml:space="preserve"> </w:t>
      </w:r>
      <w:proofErr w:type="spellStart"/>
      <w:r w:rsidR="00CC4594">
        <w:rPr>
          <w:rFonts w:eastAsia="Calibri"/>
          <w:szCs w:val="22"/>
        </w:rPr>
        <w:t>jasnú</w:t>
      </w:r>
      <w:proofErr w:type="spellEnd"/>
      <w:r w:rsidR="00CC4594">
        <w:rPr>
          <w:rFonts w:eastAsia="Calibri"/>
          <w:szCs w:val="22"/>
        </w:rPr>
        <w:t xml:space="preserve"> </w:t>
      </w:r>
      <w:proofErr w:type="spellStart"/>
      <w:r w:rsidR="00CC4594">
        <w:rPr>
          <w:rFonts w:eastAsia="Calibri"/>
          <w:szCs w:val="22"/>
        </w:rPr>
        <w:t>súvislosť</w:t>
      </w:r>
      <w:proofErr w:type="spellEnd"/>
      <w:r w:rsidR="00CC4594">
        <w:rPr>
          <w:rFonts w:eastAsia="Calibri"/>
          <w:szCs w:val="22"/>
        </w:rPr>
        <w:t xml:space="preserve"> s </w:t>
      </w:r>
      <w:proofErr w:type="spellStart"/>
      <w:r w:rsidR="00CC4594">
        <w:rPr>
          <w:rFonts w:eastAsia="Calibri"/>
          <w:szCs w:val="22"/>
        </w:rPr>
        <w:t>posúdením</w:t>
      </w:r>
      <w:proofErr w:type="spellEnd"/>
      <w:r w:rsidR="00CC4594">
        <w:rPr>
          <w:rFonts w:eastAsia="Calibri"/>
          <w:szCs w:val="22"/>
        </w:rPr>
        <w:t xml:space="preserve"> </w:t>
      </w:r>
      <w:proofErr w:type="spellStart"/>
      <w:r w:rsidR="00CC4594">
        <w:rPr>
          <w:rFonts w:eastAsia="Calibri"/>
          <w:szCs w:val="22"/>
        </w:rPr>
        <w:t>kritérií</w:t>
      </w:r>
      <w:proofErr w:type="spellEnd"/>
      <w:r w:rsidR="00CC4594">
        <w:rPr>
          <w:rFonts w:eastAsia="Calibri"/>
          <w:szCs w:val="22"/>
        </w:rPr>
        <w:t xml:space="preserve"> </w:t>
      </w:r>
      <w:proofErr w:type="spellStart"/>
      <w:r w:rsidR="00CC4594">
        <w:rPr>
          <w:rFonts w:eastAsia="Calibri"/>
          <w:szCs w:val="22"/>
        </w:rPr>
        <w:t>odborného</w:t>
      </w:r>
      <w:proofErr w:type="spellEnd"/>
      <w:r w:rsidR="00CC4594">
        <w:rPr>
          <w:rFonts w:eastAsia="Calibri"/>
          <w:szCs w:val="22"/>
        </w:rPr>
        <w:t xml:space="preserve"> </w:t>
      </w:r>
      <w:proofErr w:type="spellStart"/>
      <w:r w:rsidR="00CC4594">
        <w:rPr>
          <w:rFonts w:eastAsia="Calibri"/>
          <w:szCs w:val="22"/>
        </w:rPr>
        <w:t>hodnotenia</w:t>
      </w:r>
      <w:proofErr w:type="spellEnd"/>
      <w:r w:rsidR="00CC4594">
        <w:rPr>
          <w:rFonts w:eastAsia="Calibri"/>
          <w:szCs w:val="22"/>
        </w:rPr>
        <w:t>)</w:t>
      </w:r>
      <w:r w:rsidR="008115A7">
        <w:rPr>
          <w:rFonts w:eastAsia="Calibri"/>
          <w:szCs w:val="22"/>
        </w:rPr>
        <w:t>,</w:t>
      </w:r>
      <w:r w:rsidR="009D69B9">
        <w:rPr>
          <w:rFonts w:eastAsia="Calibri"/>
          <w:szCs w:val="22"/>
        </w:rPr>
        <w:t xml:space="preserve"> </w:t>
      </w:r>
      <w:proofErr w:type="spellStart"/>
      <w:r w:rsidR="00CC4594">
        <w:rPr>
          <w:rFonts w:eastAsia="Calibri"/>
          <w:szCs w:val="22"/>
        </w:rPr>
        <w:t>vypracuje</w:t>
      </w:r>
      <w:proofErr w:type="spellEnd"/>
      <w:r w:rsidR="00CC4594">
        <w:rPr>
          <w:rFonts w:eastAsia="Calibri"/>
          <w:szCs w:val="22"/>
        </w:rPr>
        <w:t xml:space="preserve"> </w:t>
      </w:r>
      <w:proofErr w:type="spellStart"/>
      <w:r w:rsidR="00CC4594" w:rsidRPr="00F26C65">
        <w:rPr>
          <w:rFonts w:eastAsia="Calibri"/>
          <w:szCs w:val="22"/>
        </w:rPr>
        <w:t>zápis</w:t>
      </w:r>
      <w:proofErr w:type="spellEnd"/>
      <w:r w:rsidR="00CC4594" w:rsidRPr="00F26C65">
        <w:rPr>
          <w:rFonts w:eastAsia="Calibri"/>
          <w:szCs w:val="22"/>
        </w:rPr>
        <w:t xml:space="preserve"> </w:t>
      </w:r>
      <w:proofErr w:type="spellStart"/>
      <w:r w:rsidR="00CC4594" w:rsidRPr="00F26C65">
        <w:rPr>
          <w:rFonts w:eastAsia="Calibri"/>
          <w:szCs w:val="22"/>
        </w:rPr>
        <w:t>podnetu</w:t>
      </w:r>
      <w:proofErr w:type="spellEnd"/>
      <w:r w:rsidR="00CC4594" w:rsidRPr="00F26C65">
        <w:rPr>
          <w:rFonts w:eastAsia="Calibri"/>
          <w:szCs w:val="22"/>
        </w:rPr>
        <w:t xml:space="preserve"> </w:t>
      </w:r>
      <w:proofErr w:type="spellStart"/>
      <w:r w:rsidR="00CC4594" w:rsidRPr="00F26C65">
        <w:rPr>
          <w:rFonts w:eastAsia="Calibri"/>
          <w:szCs w:val="22"/>
        </w:rPr>
        <w:t>odborného</w:t>
      </w:r>
      <w:proofErr w:type="spellEnd"/>
      <w:r w:rsidR="00CC4594" w:rsidRPr="00F26C65">
        <w:rPr>
          <w:rFonts w:eastAsia="Calibri"/>
          <w:szCs w:val="22"/>
        </w:rPr>
        <w:t xml:space="preserve"> </w:t>
      </w:r>
      <w:proofErr w:type="spellStart"/>
      <w:r w:rsidR="00CC4594" w:rsidRPr="00F26C65">
        <w:rPr>
          <w:rFonts w:eastAsia="Calibri"/>
          <w:szCs w:val="22"/>
        </w:rPr>
        <w:t>hodnotiteľa</w:t>
      </w:r>
      <w:proofErr w:type="spellEnd"/>
      <w:r w:rsidR="00CC4594" w:rsidRPr="00F26C65">
        <w:rPr>
          <w:rFonts w:eastAsia="Calibri"/>
          <w:szCs w:val="22"/>
        </w:rPr>
        <w:t xml:space="preserve"> do </w:t>
      </w:r>
      <w:proofErr w:type="spellStart"/>
      <w:r w:rsidR="00CC4594" w:rsidRPr="00F26C65">
        <w:rPr>
          <w:rFonts w:eastAsia="Calibri"/>
          <w:szCs w:val="22"/>
        </w:rPr>
        <w:t>žiadosti</w:t>
      </w:r>
      <w:proofErr w:type="spellEnd"/>
      <w:r w:rsidR="00CC4594" w:rsidRPr="00F26C65">
        <w:rPr>
          <w:rFonts w:eastAsia="Calibri"/>
          <w:szCs w:val="22"/>
        </w:rPr>
        <w:t xml:space="preserve">, </w:t>
      </w:r>
      <w:proofErr w:type="spellStart"/>
      <w:r w:rsidR="00CC4594" w:rsidRPr="00F26C65">
        <w:rPr>
          <w:rFonts w:eastAsia="Calibri"/>
          <w:szCs w:val="22"/>
        </w:rPr>
        <w:t>ktorej</w:t>
      </w:r>
      <w:proofErr w:type="spellEnd"/>
      <w:r w:rsidR="00CC4594" w:rsidRPr="00F26C65">
        <w:rPr>
          <w:rFonts w:eastAsia="Calibri"/>
          <w:szCs w:val="22"/>
        </w:rPr>
        <w:t xml:space="preserve"> </w:t>
      </w:r>
      <w:proofErr w:type="spellStart"/>
      <w:r w:rsidR="00CC4594" w:rsidRPr="00F26C65">
        <w:rPr>
          <w:rFonts w:eastAsia="Calibri"/>
          <w:szCs w:val="22"/>
        </w:rPr>
        <w:t>vecnú</w:t>
      </w:r>
      <w:proofErr w:type="spellEnd"/>
      <w:r w:rsidR="00CC4594" w:rsidRPr="00F26C65">
        <w:rPr>
          <w:rFonts w:eastAsia="Calibri"/>
          <w:szCs w:val="22"/>
        </w:rPr>
        <w:t xml:space="preserve"> </w:t>
      </w:r>
      <w:proofErr w:type="spellStart"/>
      <w:r w:rsidR="00CC4594" w:rsidRPr="00F26C65">
        <w:rPr>
          <w:rFonts w:eastAsia="Calibri"/>
          <w:szCs w:val="22"/>
        </w:rPr>
        <w:t>formuláciu</w:t>
      </w:r>
      <w:proofErr w:type="spellEnd"/>
      <w:r w:rsidR="00CC4594" w:rsidRPr="00F26C65">
        <w:rPr>
          <w:rFonts w:eastAsia="Calibri"/>
          <w:szCs w:val="22"/>
        </w:rPr>
        <w:t xml:space="preserve"> </w:t>
      </w:r>
      <w:proofErr w:type="spellStart"/>
      <w:r w:rsidR="00CC4594" w:rsidRPr="00F26C65">
        <w:rPr>
          <w:rFonts w:eastAsia="Calibri"/>
          <w:szCs w:val="22"/>
        </w:rPr>
        <w:t>podpíše</w:t>
      </w:r>
      <w:proofErr w:type="spellEnd"/>
      <w:r w:rsidR="00CC4594" w:rsidRPr="00F26C65">
        <w:rPr>
          <w:rFonts w:eastAsia="Calibri"/>
          <w:szCs w:val="22"/>
        </w:rPr>
        <w:t xml:space="preserve"> </w:t>
      </w:r>
      <w:proofErr w:type="spellStart"/>
      <w:r w:rsidR="00CC4594" w:rsidRPr="00F26C65">
        <w:rPr>
          <w:rFonts w:eastAsia="Calibri"/>
          <w:szCs w:val="22"/>
        </w:rPr>
        <w:t>odborný</w:t>
      </w:r>
      <w:proofErr w:type="spellEnd"/>
      <w:r w:rsidR="00CC4594" w:rsidRPr="00F26C65">
        <w:rPr>
          <w:rFonts w:eastAsia="Calibri"/>
          <w:szCs w:val="22"/>
        </w:rPr>
        <w:t xml:space="preserve"> </w:t>
      </w:r>
      <w:proofErr w:type="spellStart"/>
      <w:r w:rsidR="00CC4594" w:rsidRPr="00F26C65">
        <w:rPr>
          <w:rFonts w:eastAsia="Calibri"/>
          <w:szCs w:val="22"/>
        </w:rPr>
        <w:t>hodnotiteľ</w:t>
      </w:r>
      <w:proofErr w:type="spellEnd"/>
      <w:r w:rsidR="00CC4594" w:rsidRPr="00F26C65">
        <w:rPr>
          <w:rFonts w:eastAsia="Calibri"/>
          <w:szCs w:val="22"/>
        </w:rPr>
        <w:t xml:space="preserve"> </w:t>
      </w:r>
      <w:r w:rsidR="009741B9" w:rsidRPr="00F26C65">
        <w:rPr>
          <w:rFonts w:eastAsia="Calibri"/>
          <w:szCs w:val="22"/>
        </w:rPr>
        <w:t xml:space="preserve"> </w:t>
      </w:r>
      <w:proofErr w:type="spellStart"/>
      <w:r w:rsidR="00CC4594" w:rsidRPr="00F26C65">
        <w:rPr>
          <w:rFonts w:eastAsia="Calibri"/>
          <w:szCs w:val="22"/>
        </w:rPr>
        <w:t>na</w:t>
      </w:r>
      <w:proofErr w:type="spellEnd"/>
      <w:r w:rsidR="00CC4594" w:rsidRPr="00F26C65">
        <w:rPr>
          <w:rFonts w:eastAsia="Calibri"/>
          <w:szCs w:val="22"/>
        </w:rPr>
        <w:t xml:space="preserve"> </w:t>
      </w:r>
      <w:proofErr w:type="spellStart"/>
      <w:r w:rsidR="00CC4594" w:rsidRPr="00F26C65">
        <w:rPr>
          <w:rFonts w:eastAsia="Calibri"/>
          <w:szCs w:val="22"/>
        </w:rPr>
        <w:t>znak</w:t>
      </w:r>
      <w:proofErr w:type="spellEnd"/>
      <w:r w:rsidR="00CC4594" w:rsidRPr="00F26C65">
        <w:rPr>
          <w:rFonts w:eastAsia="Calibri"/>
          <w:szCs w:val="22"/>
        </w:rPr>
        <w:t xml:space="preserve"> </w:t>
      </w:r>
      <w:proofErr w:type="spellStart"/>
      <w:r w:rsidR="00CC4594" w:rsidRPr="00F26C65">
        <w:rPr>
          <w:rFonts w:eastAsia="Calibri"/>
          <w:szCs w:val="22"/>
        </w:rPr>
        <w:t>sú</w:t>
      </w:r>
      <w:r w:rsidR="00CC4594">
        <w:rPr>
          <w:rFonts w:eastAsia="Calibri"/>
          <w:szCs w:val="22"/>
        </w:rPr>
        <w:t>hlasu</w:t>
      </w:r>
      <w:proofErr w:type="spellEnd"/>
      <w:r w:rsidR="00CC4594">
        <w:rPr>
          <w:rFonts w:eastAsia="Calibri"/>
          <w:szCs w:val="22"/>
        </w:rPr>
        <w:t xml:space="preserve">. </w:t>
      </w:r>
      <w:proofErr w:type="spellStart"/>
      <w:r w:rsidR="00CC4594">
        <w:rPr>
          <w:rFonts w:eastAsia="Calibri"/>
          <w:szCs w:val="22"/>
        </w:rPr>
        <w:t>Následne</w:t>
      </w:r>
      <w:proofErr w:type="spellEnd"/>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proofErr w:type="spellStart"/>
      <w:r w:rsidR="00B62267">
        <w:rPr>
          <w:rFonts w:eastAsia="Calibri"/>
          <w:szCs w:val="22"/>
        </w:rPr>
        <w:t>vypracuje</w:t>
      </w:r>
      <w:proofErr w:type="spellEnd"/>
      <w:r w:rsidR="002A7339">
        <w:rPr>
          <w:rFonts w:eastAsia="Calibri"/>
          <w:szCs w:val="22"/>
        </w:rPr>
        <w:t xml:space="preserve"> </w:t>
      </w:r>
      <w:proofErr w:type="spellStart"/>
      <w:r w:rsidR="002A7339">
        <w:rPr>
          <w:rFonts w:eastAsia="Calibri"/>
          <w:szCs w:val="22"/>
        </w:rPr>
        <w:t>na</w:t>
      </w:r>
      <w:proofErr w:type="spellEnd"/>
      <w:r w:rsidR="002A7339">
        <w:rPr>
          <w:rFonts w:eastAsia="Calibri"/>
          <w:szCs w:val="22"/>
        </w:rPr>
        <w:t xml:space="preserve"> </w:t>
      </w:r>
      <w:proofErr w:type="spellStart"/>
      <w:r w:rsidR="002A7339">
        <w:rPr>
          <w:rFonts w:eastAsia="Calibri"/>
          <w:szCs w:val="22"/>
        </w:rPr>
        <w:t>jej</w:t>
      </w:r>
      <w:proofErr w:type="spellEnd"/>
      <w:r w:rsidR="002A7339">
        <w:rPr>
          <w:rFonts w:eastAsia="Calibri"/>
          <w:szCs w:val="22"/>
        </w:rPr>
        <w:t xml:space="preserve"> </w:t>
      </w:r>
      <w:proofErr w:type="spellStart"/>
      <w:r w:rsidR="002A7339">
        <w:rPr>
          <w:rFonts w:eastAsia="Calibri"/>
          <w:szCs w:val="22"/>
        </w:rPr>
        <w:t>základe</w:t>
      </w:r>
      <w:proofErr w:type="spellEnd"/>
      <w:r w:rsidR="00B62267">
        <w:rPr>
          <w:rFonts w:eastAsia="Calibri"/>
          <w:szCs w:val="22"/>
        </w:rPr>
        <w:t xml:space="preserve"> </w:t>
      </w:r>
      <w:proofErr w:type="spellStart"/>
      <w:r w:rsidR="00AD033D">
        <w:rPr>
          <w:rFonts w:eastAsia="Calibri"/>
          <w:szCs w:val="22"/>
        </w:rPr>
        <w:t>výzvu</w:t>
      </w:r>
      <w:proofErr w:type="spellEnd"/>
      <w:r w:rsidR="00AD033D">
        <w:rPr>
          <w:rFonts w:eastAsia="Calibri"/>
          <w:szCs w:val="22"/>
        </w:rPr>
        <w:t xml:space="preserve">  </w:t>
      </w:r>
      <w:proofErr w:type="spellStart"/>
      <w:r w:rsidR="00B62267">
        <w:rPr>
          <w:rFonts w:eastAsia="Calibri"/>
          <w:szCs w:val="22"/>
        </w:rPr>
        <w:t>na</w:t>
      </w:r>
      <w:proofErr w:type="spellEnd"/>
      <w:r w:rsidR="00B62267">
        <w:rPr>
          <w:rFonts w:eastAsia="Calibri"/>
          <w:szCs w:val="22"/>
        </w:rPr>
        <w:t xml:space="preserve"> </w:t>
      </w:r>
      <w:proofErr w:type="spellStart"/>
      <w:r w:rsidR="00B62267">
        <w:rPr>
          <w:rFonts w:eastAsia="Calibri"/>
          <w:szCs w:val="22"/>
        </w:rPr>
        <w:t>doplnenie</w:t>
      </w:r>
      <w:proofErr w:type="spellEnd"/>
      <w:r w:rsidR="00B62267">
        <w:rPr>
          <w:rFonts w:eastAsia="Calibri"/>
          <w:szCs w:val="22"/>
        </w:rPr>
        <w:t xml:space="preserv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w:t>
      </w:r>
      <w:proofErr w:type="spellStart"/>
      <w:r w:rsidR="00531D9E">
        <w:rPr>
          <w:rFonts w:eastAsia="Calibri"/>
          <w:szCs w:val="22"/>
        </w:rPr>
        <w:t>formulár</w:t>
      </w:r>
      <w:proofErr w:type="spellEnd"/>
      <w:r w:rsidR="00531D9E">
        <w:rPr>
          <w:rFonts w:eastAsia="Calibri"/>
          <w:szCs w:val="22"/>
        </w:rPr>
        <w:t xml:space="preserve">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7FD59A5A"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408F6768"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 xml:space="preserve">podpora pri vykonaní prepočtov finančných limitov na úrovni jednotkových výdavkov – záväzné časti z cenových máp (po zverejnení CKO budú doplnené do </w:t>
      </w:r>
      <w:proofErr w:type="spellStart"/>
      <w:r w:rsidRPr="00582116">
        <w:rPr>
          <w:rFonts w:cs="Arial"/>
          <w:szCs w:val="19"/>
          <w:lang w:val="sk-SK" w:eastAsia="cs-CZ"/>
        </w:rPr>
        <w:t>PpŽ</w:t>
      </w:r>
      <w:proofErr w:type="spellEnd"/>
      <w:r w:rsidRPr="00582116">
        <w:rPr>
          <w:rFonts w:cs="Arial"/>
          <w:szCs w:val="19"/>
          <w:lang w:val="sk-SK" w:eastAsia="cs-CZ"/>
        </w:rPr>
        <w:t>),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w:t>
      </w:r>
      <w:proofErr w:type="spellStart"/>
      <w:r w:rsidRPr="00582116">
        <w:rPr>
          <w:rFonts w:cs="Arial"/>
          <w:szCs w:val="19"/>
          <w:lang w:val="sk-SK" w:eastAsia="cs-CZ"/>
        </w:rPr>
        <w:t>PpŽ</w:t>
      </w:r>
      <w:proofErr w:type="spellEnd"/>
      <w:r w:rsidRPr="00582116">
        <w:rPr>
          <w:rFonts w:cs="Arial"/>
          <w:szCs w:val="19"/>
          <w:lang w:val="sk-SK" w:eastAsia="cs-CZ"/>
        </w:rPr>
        <w:t>;</w:t>
      </w:r>
    </w:p>
    <w:p w14:paraId="587ECC3C"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w:t>
      </w:r>
      <w:proofErr w:type="spellStart"/>
      <w:r w:rsidRPr="00582116">
        <w:rPr>
          <w:rFonts w:cs="Arial"/>
          <w:szCs w:val="19"/>
          <w:lang w:val="sk-SK" w:eastAsia="cs-CZ"/>
        </w:rPr>
        <w:t>PpŽ</w:t>
      </w:r>
      <w:proofErr w:type="spellEnd"/>
      <w:r w:rsidRPr="00582116">
        <w:rPr>
          <w:rFonts w:cs="Arial"/>
          <w:szCs w:val="19"/>
          <w:lang w:val="sk-SK" w:eastAsia="cs-CZ"/>
        </w:rPr>
        <w:t>;</w:t>
      </w:r>
    </w:p>
    <w:p w14:paraId="136DF04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 xml:space="preserve">ARACHNE, </w:t>
      </w:r>
      <w:proofErr w:type="spellStart"/>
      <w:r w:rsidRPr="00A73316">
        <w:rPr>
          <w:rFonts w:cs="Arial"/>
          <w:szCs w:val="19"/>
          <w:lang w:eastAsia="cs-CZ"/>
        </w:rPr>
        <w:t>alternatívne</w:t>
      </w:r>
      <w:proofErr w:type="spellEnd"/>
      <w:r w:rsidRPr="00A73316">
        <w:rPr>
          <w:rFonts w:cs="Arial"/>
          <w:szCs w:val="19"/>
          <w:lang w:eastAsia="cs-CZ"/>
        </w:rPr>
        <w:t xml:space="preserve"> SIMS a pod.);</w:t>
      </w:r>
    </w:p>
    <w:p w14:paraId="7BA72BB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w:t>
      </w:r>
      <w:proofErr w:type="spellStart"/>
      <w:r>
        <w:rPr>
          <w:szCs w:val="19"/>
        </w:rPr>
        <w:t>pri</w:t>
      </w:r>
      <w:proofErr w:type="spellEnd"/>
      <w:r>
        <w:rPr>
          <w:szCs w:val="19"/>
        </w:rPr>
        <w:t xml:space="preserve"> </w:t>
      </w:r>
      <w:proofErr w:type="spellStart"/>
      <w:r>
        <w:rPr>
          <w:szCs w:val="19"/>
        </w:rPr>
        <w:t>využívaní</w:t>
      </w:r>
      <w:proofErr w:type="spellEnd"/>
      <w:r>
        <w:rPr>
          <w:szCs w:val="19"/>
        </w:rPr>
        <w:t xml:space="preserve"> </w:t>
      </w:r>
      <w:proofErr w:type="spellStart"/>
      <w:r>
        <w:rPr>
          <w:szCs w:val="19"/>
        </w:rPr>
        <w:t>i</w:t>
      </w:r>
      <w:r w:rsidRPr="00E8588B">
        <w:rPr>
          <w:szCs w:val="19"/>
        </w:rPr>
        <w:t>n</w:t>
      </w:r>
      <w:r>
        <w:rPr>
          <w:szCs w:val="19"/>
        </w:rPr>
        <w:t>ých</w:t>
      </w:r>
      <w:proofErr w:type="spellEnd"/>
      <w:r w:rsidRPr="00E8588B">
        <w:rPr>
          <w:szCs w:val="19"/>
        </w:rPr>
        <w:t xml:space="preserve"> </w:t>
      </w:r>
      <w:proofErr w:type="spellStart"/>
      <w:r w:rsidRPr="00E8588B">
        <w:rPr>
          <w:szCs w:val="19"/>
        </w:rPr>
        <w:t>pomocn</w:t>
      </w:r>
      <w:r>
        <w:rPr>
          <w:szCs w:val="19"/>
        </w:rPr>
        <w:t>ých</w:t>
      </w:r>
      <w:proofErr w:type="spellEnd"/>
      <w:r w:rsidRPr="00E8588B">
        <w:rPr>
          <w:szCs w:val="19"/>
        </w:rPr>
        <w:t xml:space="preserve"> </w:t>
      </w:r>
      <w:proofErr w:type="spellStart"/>
      <w:r w:rsidRPr="00E8588B">
        <w:rPr>
          <w:szCs w:val="19"/>
        </w:rPr>
        <w:t>nástroj</w:t>
      </w:r>
      <w:r>
        <w:rPr>
          <w:szCs w:val="19"/>
        </w:rPr>
        <w:t>ov</w:t>
      </w:r>
      <w:proofErr w:type="spellEnd"/>
      <w:r w:rsidRPr="00E8588B">
        <w:rPr>
          <w:szCs w:val="19"/>
        </w:rPr>
        <w:t xml:space="preserve"> –</w:t>
      </w:r>
      <w:r>
        <w:rPr>
          <w:szCs w:val="19"/>
        </w:rPr>
        <w:t xml:space="preserve"> </w:t>
      </w:r>
      <w:proofErr w:type="spellStart"/>
      <w:r>
        <w:rPr>
          <w:szCs w:val="19"/>
        </w:rPr>
        <w:t>napr</w:t>
      </w:r>
      <w:proofErr w:type="spellEnd"/>
      <w:r>
        <w:rPr>
          <w:szCs w:val="19"/>
        </w:rPr>
        <w:t xml:space="preserve">. </w:t>
      </w:r>
      <w:r w:rsidRPr="009C4314">
        <w:rPr>
          <w:szCs w:val="19"/>
          <w:lang w:val="sk-SK"/>
        </w:rPr>
        <w:t>prieskum</w:t>
      </w:r>
      <w:r>
        <w:rPr>
          <w:szCs w:val="19"/>
          <w:lang w:val="sk-SK"/>
        </w:rPr>
        <w:t>u</w:t>
      </w:r>
      <w:r>
        <w:rPr>
          <w:szCs w:val="19"/>
        </w:rPr>
        <w:t xml:space="preserve"> </w:t>
      </w:r>
      <w:proofErr w:type="spellStart"/>
      <w:r>
        <w:rPr>
          <w:szCs w:val="19"/>
        </w:rPr>
        <w:t>trhu</w:t>
      </w:r>
      <w:proofErr w:type="spellEnd"/>
      <w:r>
        <w:rPr>
          <w:szCs w:val="19"/>
        </w:rPr>
        <w:t xml:space="preserve"> </w:t>
      </w:r>
      <w:proofErr w:type="spellStart"/>
      <w:r>
        <w:rPr>
          <w:szCs w:val="19"/>
        </w:rPr>
        <w:t>vrátane</w:t>
      </w:r>
      <w:proofErr w:type="spellEnd"/>
      <w:r>
        <w:rPr>
          <w:szCs w:val="19"/>
        </w:rPr>
        <w:t xml:space="preserve"> </w:t>
      </w:r>
      <w:proofErr w:type="spellStart"/>
      <w:r>
        <w:rPr>
          <w:szCs w:val="19"/>
        </w:rPr>
        <w:t>porovnania</w:t>
      </w:r>
      <w:proofErr w:type="spellEnd"/>
      <w:r w:rsidRPr="00E8588B">
        <w:rPr>
          <w:szCs w:val="19"/>
        </w:rPr>
        <w:t xml:space="preserve"> </w:t>
      </w:r>
      <w:proofErr w:type="spellStart"/>
      <w:r w:rsidRPr="00E8588B">
        <w:rPr>
          <w:szCs w:val="19"/>
        </w:rPr>
        <w:t>zmlúv</w:t>
      </w:r>
      <w:proofErr w:type="spellEnd"/>
      <w:r w:rsidRPr="00E8588B">
        <w:rPr>
          <w:szCs w:val="19"/>
        </w:rPr>
        <w:t xml:space="preserve"> s </w:t>
      </w:r>
      <w:proofErr w:type="spellStart"/>
      <w:r w:rsidRPr="00E8588B">
        <w:rPr>
          <w:szCs w:val="19"/>
        </w:rPr>
        <w:t>dodávateľmi</w:t>
      </w:r>
      <w:proofErr w:type="spellEnd"/>
      <w:r w:rsidRPr="00E8588B">
        <w:rPr>
          <w:szCs w:val="19"/>
        </w:rPr>
        <w:t xml:space="preserve"> </w:t>
      </w:r>
      <w:proofErr w:type="spellStart"/>
      <w:r w:rsidRPr="00E8588B">
        <w:rPr>
          <w:szCs w:val="19"/>
        </w:rPr>
        <w:t>tovarov</w:t>
      </w:r>
      <w:proofErr w:type="spellEnd"/>
      <w:r w:rsidRPr="00E8588B">
        <w:rPr>
          <w:szCs w:val="19"/>
        </w:rPr>
        <w:t xml:space="preserve"> a </w:t>
      </w:r>
      <w:proofErr w:type="spellStart"/>
      <w:r w:rsidRPr="00E8588B">
        <w:rPr>
          <w:szCs w:val="19"/>
        </w:rPr>
        <w:t>služieb</w:t>
      </w:r>
      <w:proofErr w:type="spellEnd"/>
      <w:r w:rsidRPr="00E8588B">
        <w:rPr>
          <w:szCs w:val="19"/>
        </w:rPr>
        <w:t xml:space="preserve"> </w:t>
      </w:r>
      <w:proofErr w:type="spellStart"/>
      <w:r w:rsidRPr="00E8588B">
        <w:rPr>
          <w:szCs w:val="19"/>
        </w:rPr>
        <w:t>na</w:t>
      </w:r>
      <w:proofErr w:type="spellEnd"/>
      <w:r w:rsidRPr="00E8588B">
        <w:rPr>
          <w:szCs w:val="19"/>
        </w:rPr>
        <w:t xml:space="preserve"> </w:t>
      </w:r>
      <w:proofErr w:type="spellStart"/>
      <w:r w:rsidRPr="00E8588B">
        <w:rPr>
          <w:szCs w:val="19"/>
        </w:rPr>
        <w:t>porovnateľný</w:t>
      </w:r>
      <w:proofErr w:type="spellEnd"/>
      <w:r w:rsidRPr="00E8588B">
        <w:rPr>
          <w:szCs w:val="19"/>
        </w:rPr>
        <w:t xml:space="preserve"> </w:t>
      </w:r>
      <w:proofErr w:type="spellStart"/>
      <w:r w:rsidRPr="00E8588B">
        <w:rPr>
          <w:szCs w:val="19"/>
        </w:rPr>
        <w:t>predmet</w:t>
      </w:r>
      <w:proofErr w:type="spellEnd"/>
      <w:r w:rsidRPr="00E8588B">
        <w:rPr>
          <w:szCs w:val="19"/>
        </w:rPr>
        <w:t xml:space="preserve"> </w:t>
      </w:r>
      <w:proofErr w:type="spellStart"/>
      <w:r w:rsidRPr="00E8588B">
        <w:rPr>
          <w:szCs w:val="19"/>
        </w:rPr>
        <w:t>plnenia</w:t>
      </w:r>
      <w:proofErr w:type="spellEnd"/>
      <w:r w:rsidRPr="00E8588B">
        <w:rPr>
          <w:szCs w:val="19"/>
        </w:rPr>
        <w:t xml:space="preserve"> (</w:t>
      </w:r>
      <w:r w:rsidRPr="0053326C">
        <w:rPr>
          <w:szCs w:val="19"/>
        </w:rPr>
        <w:t>www.crz.gov.sk</w:t>
      </w:r>
      <w:hyperlink r:id="rId13" w:history="1"/>
      <w:r w:rsidRPr="00A73316">
        <w:rPr>
          <w:rFonts w:cs="Arial"/>
          <w:szCs w:val="19"/>
          <w:lang w:eastAsia="cs-CZ"/>
        </w:rPr>
        <w:t>) s </w:t>
      </w:r>
      <w:proofErr w:type="spellStart"/>
      <w:r w:rsidRPr="00A73316">
        <w:rPr>
          <w:rFonts w:cs="Arial"/>
          <w:szCs w:val="19"/>
          <w:lang w:eastAsia="cs-CZ"/>
        </w:rPr>
        <w:t>prihliadnutím</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časov</w:t>
      </w:r>
      <w:r>
        <w:rPr>
          <w:rFonts w:cs="Arial"/>
          <w:szCs w:val="19"/>
          <w:lang w:eastAsia="cs-CZ"/>
        </w:rPr>
        <w:t>é</w:t>
      </w:r>
      <w:proofErr w:type="spellEnd"/>
      <w:r>
        <w:rPr>
          <w:rFonts w:cs="Arial"/>
          <w:szCs w:val="19"/>
          <w:lang w:eastAsia="cs-CZ"/>
        </w:rPr>
        <w:t xml:space="preserve"> a </w:t>
      </w:r>
      <w:proofErr w:type="spellStart"/>
      <w:r>
        <w:rPr>
          <w:rFonts w:cs="Arial"/>
          <w:szCs w:val="19"/>
          <w:lang w:eastAsia="cs-CZ"/>
        </w:rPr>
        <w:t>miestne</w:t>
      </w:r>
      <w:proofErr w:type="spellEnd"/>
      <w:r>
        <w:rPr>
          <w:rFonts w:cs="Arial"/>
          <w:szCs w:val="19"/>
          <w:lang w:eastAsia="cs-CZ"/>
        </w:rPr>
        <w:t xml:space="preserve"> </w:t>
      </w:r>
      <w:proofErr w:type="spellStart"/>
      <w:r>
        <w:rPr>
          <w:rFonts w:cs="Arial"/>
          <w:szCs w:val="19"/>
          <w:lang w:eastAsia="cs-CZ"/>
        </w:rPr>
        <w:t>hľadisko</w:t>
      </w:r>
      <w:proofErr w:type="spellEnd"/>
      <w:r>
        <w:rPr>
          <w:rFonts w:cs="Arial"/>
          <w:szCs w:val="19"/>
          <w:lang w:eastAsia="cs-CZ"/>
        </w:rPr>
        <w:t xml:space="preserve">, </w:t>
      </w:r>
      <w:proofErr w:type="spellStart"/>
      <w:r>
        <w:rPr>
          <w:rFonts w:cs="Arial"/>
          <w:szCs w:val="19"/>
          <w:lang w:eastAsia="cs-CZ"/>
        </w:rPr>
        <w:t>referenčnej</w:t>
      </w:r>
      <w:proofErr w:type="spellEnd"/>
      <w:r w:rsidRPr="00A73316">
        <w:rPr>
          <w:rFonts w:cs="Arial"/>
          <w:szCs w:val="19"/>
          <w:lang w:eastAsia="cs-CZ"/>
        </w:rPr>
        <w:t xml:space="preserve"> </w:t>
      </w:r>
      <w:proofErr w:type="spellStart"/>
      <w:r w:rsidRPr="00A73316">
        <w:rPr>
          <w:rFonts w:cs="Arial"/>
          <w:szCs w:val="19"/>
          <w:lang w:eastAsia="cs-CZ"/>
        </w:rPr>
        <w:t>báz</w:t>
      </w:r>
      <w:r>
        <w:rPr>
          <w:rFonts w:cs="Arial"/>
          <w:szCs w:val="19"/>
          <w:lang w:eastAsia="cs-CZ"/>
        </w:rPr>
        <w:t>y</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základe</w:t>
      </w:r>
      <w:proofErr w:type="spellEnd"/>
      <w:r w:rsidRPr="00A73316">
        <w:rPr>
          <w:rFonts w:cs="Arial"/>
          <w:szCs w:val="19"/>
          <w:lang w:eastAsia="cs-CZ"/>
        </w:rPr>
        <w:t xml:space="preserve"> </w:t>
      </w:r>
      <w:proofErr w:type="spellStart"/>
      <w:r w:rsidRPr="00A73316">
        <w:rPr>
          <w:rFonts w:cs="Arial"/>
          <w:szCs w:val="19"/>
          <w:lang w:eastAsia="cs-CZ"/>
        </w:rPr>
        <w:t>cenových</w:t>
      </w:r>
      <w:proofErr w:type="spellEnd"/>
      <w:r w:rsidRPr="00A73316">
        <w:rPr>
          <w:rFonts w:cs="Arial"/>
          <w:szCs w:val="19"/>
          <w:lang w:eastAsia="cs-CZ"/>
        </w:rPr>
        <w:t xml:space="preserve"> </w:t>
      </w:r>
      <w:proofErr w:type="spellStart"/>
      <w:r w:rsidRPr="00A73316">
        <w:rPr>
          <w:rFonts w:cs="Arial"/>
          <w:szCs w:val="19"/>
          <w:lang w:eastAsia="cs-CZ"/>
        </w:rPr>
        <w:t>máp</w:t>
      </w:r>
      <w:proofErr w:type="spellEnd"/>
      <w:r w:rsidRPr="00A73316">
        <w:rPr>
          <w:rFonts w:cs="Arial"/>
          <w:szCs w:val="19"/>
          <w:lang w:eastAsia="cs-CZ"/>
        </w:rPr>
        <w:t xml:space="preserve"> (</w:t>
      </w:r>
      <w:proofErr w:type="spellStart"/>
      <w:r w:rsidRPr="00A73316">
        <w:rPr>
          <w:rFonts w:cs="Arial"/>
          <w:szCs w:val="19"/>
          <w:lang w:eastAsia="cs-CZ"/>
        </w:rPr>
        <w:t>po</w:t>
      </w:r>
      <w:proofErr w:type="spellEnd"/>
      <w:r w:rsidRPr="00A73316">
        <w:rPr>
          <w:rFonts w:cs="Arial"/>
          <w:szCs w:val="19"/>
          <w:lang w:eastAsia="cs-CZ"/>
        </w:rPr>
        <w:t xml:space="preserve"> </w:t>
      </w:r>
      <w:proofErr w:type="spellStart"/>
      <w:r w:rsidRPr="00A73316">
        <w:rPr>
          <w:rFonts w:cs="Arial"/>
          <w:szCs w:val="19"/>
          <w:lang w:eastAsia="cs-CZ"/>
        </w:rPr>
        <w:t>ich</w:t>
      </w:r>
      <w:proofErr w:type="spellEnd"/>
      <w:r w:rsidRPr="00A73316">
        <w:rPr>
          <w:rFonts w:cs="Arial"/>
          <w:szCs w:val="19"/>
          <w:lang w:eastAsia="cs-CZ"/>
        </w:rPr>
        <w:t xml:space="preserve"> </w:t>
      </w:r>
      <w:proofErr w:type="spellStart"/>
      <w:r w:rsidRPr="00A73316">
        <w:rPr>
          <w:rFonts w:cs="Arial"/>
          <w:szCs w:val="19"/>
          <w:lang w:eastAsia="cs-CZ"/>
        </w:rPr>
        <w:t>zverejnení</w:t>
      </w:r>
      <w:proofErr w:type="spellEnd"/>
      <w:r w:rsidRPr="00A73316">
        <w:rPr>
          <w:rFonts w:cs="Arial"/>
          <w:szCs w:val="19"/>
          <w:lang w:eastAsia="cs-CZ"/>
        </w:rPr>
        <w:t xml:space="preserve"> CKO)</w:t>
      </w:r>
      <w:r>
        <w:rPr>
          <w:rFonts w:cs="Arial"/>
          <w:szCs w:val="19"/>
          <w:lang w:eastAsia="cs-CZ"/>
        </w:rPr>
        <w:t xml:space="preserve"> </w:t>
      </w:r>
      <w:proofErr w:type="spellStart"/>
      <w:r>
        <w:rPr>
          <w:rFonts w:cs="Arial"/>
          <w:szCs w:val="19"/>
          <w:lang w:eastAsia="cs-CZ"/>
        </w:rPr>
        <w:t>atď</w:t>
      </w:r>
      <w:proofErr w:type="spellEnd"/>
      <w:r>
        <w:rPr>
          <w:rFonts w:cs="Arial"/>
          <w:szCs w:val="19"/>
          <w:lang w:eastAsia="cs-CZ"/>
        </w:rPr>
        <w:t>.</w:t>
      </w:r>
    </w:p>
    <w:p w14:paraId="574491C6"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7C993CA8" w14:textId="77777777" w:rsidR="00261EAD" w:rsidRDefault="00261EAD" w:rsidP="00261EAD">
      <w:pPr>
        <w:spacing w:before="120" w:after="120" w:line="288" w:lineRule="auto"/>
        <w:jc w:val="both"/>
        <w:rPr>
          <w:rFonts w:cs="Arial"/>
          <w:b/>
          <w:szCs w:val="18"/>
        </w:rPr>
      </w:pPr>
      <w:proofErr w:type="spellStart"/>
      <w:r>
        <w:rPr>
          <w:rFonts w:cs="Arial"/>
          <w:b/>
          <w:szCs w:val="19"/>
        </w:rPr>
        <w:t>Overenie</w:t>
      </w:r>
      <w:proofErr w:type="spellEnd"/>
      <w:r>
        <w:rPr>
          <w:rFonts w:cs="Arial"/>
          <w:b/>
          <w:szCs w:val="19"/>
        </w:rPr>
        <w:t xml:space="preserve"> </w:t>
      </w:r>
      <w:proofErr w:type="spellStart"/>
      <w:r>
        <w:rPr>
          <w:rFonts w:cs="Arial"/>
          <w:b/>
          <w:szCs w:val="19"/>
        </w:rPr>
        <w:t>súladu</w:t>
      </w:r>
      <w:proofErr w:type="spellEnd"/>
      <w:r>
        <w:rPr>
          <w:rFonts w:cs="Arial"/>
          <w:b/>
          <w:szCs w:val="19"/>
        </w:rPr>
        <w:t xml:space="preserve"> HP </w:t>
      </w:r>
      <w:proofErr w:type="spellStart"/>
      <w:r>
        <w:rPr>
          <w:rFonts w:cs="Arial"/>
          <w:b/>
          <w:szCs w:val="19"/>
        </w:rPr>
        <w:t>podľa</w:t>
      </w:r>
      <w:proofErr w:type="spellEnd"/>
      <w:r>
        <w:rPr>
          <w:rFonts w:cs="Arial"/>
          <w:b/>
          <w:szCs w:val="19"/>
        </w:rPr>
        <w:t xml:space="preserve"> </w:t>
      </w:r>
      <w:proofErr w:type="spellStart"/>
      <w:r>
        <w:rPr>
          <w:rFonts w:cs="Arial"/>
          <w:b/>
          <w:szCs w:val="19"/>
        </w:rPr>
        <w:t>osobitných</w:t>
      </w:r>
      <w:proofErr w:type="spellEnd"/>
      <w:r>
        <w:rPr>
          <w:rFonts w:cs="Arial"/>
          <w:b/>
          <w:szCs w:val="19"/>
        </w:rPr>
        <w:t xml:space="preserve"> </w:t>
      </w:r>
      <w:proofErr w:type="spellStart"/>
      <w:r w:rsidRPr="00947EAC">
        <w:rPr>
          <w:rFonts w:cs="Arial"/>
          <w:b/>
          <w:szCs w:val="19"/>
        </w:rPr>
        <w:t>kritéri</w:t>
      </w:r>
      <w:r>
        <w:rPr>
          <w:rFonts w:cs="Arial"/>
          <w:b/>
          <w:szCs w:val="19"/>
        </w:rPr>
        <w:t>í</w:t>
      </w:r>
      <w:proofErr w:type="spellEnd"/>
      <w:r>
        <w:rPr>
          <w:rFonts w:cs="Arial"/>
          <w:b/>
          <w:szCs w:val="19"/>
        </w:rPr>
        <w:t xml:space="preserve"> pre </w:t>
      </w:r>
      <w:proofErr w:type="spellStart"/>
      <w:r>
        <w:rPr>
          <w:rFonts w:cs="Arial"/>
          <w:b/>
          <w:szCs w:val="19"/>
        </w:rPr>
        <w:t>výber</w:t>
      </w:r>
      <w:proofErr w:type="spellEnd"/>
      <w:r>
        <w:rPr>
          <w:rFonts w:cs="Arial"/>
          <w:b/>
          <w:szCs w:val="19"/>
        </w:rPr>
        <w:t xml:space="preserve"> </w:t>
      </w:r>
      <w:proofErr w:type="spellStart"/>
      <w:r>
        <w:rPr>
          <w:rFonts w:cs="Arial"/>
          <w:b/>
          <w:szCs w:val="19"/>
        </w:rPr>
        <w:t>projektov</w:t>
      </w:r>
      <w:proofErr w:type="spellEnd"/>
      <w:r>
        <w:rPr>
          <w:rFonts w:cs="Arial"/>
          <w:b/>
          <w:szCs w:val="19"/>
        </w:rPr>
        <w:t xml:space="preserve"> </w:t>
      </w:r>
      <w:proofErr w:type="spellStart"/>
      <w:r>
        <w:rPr>
          <w:rFonts w:cs="Arial"/>
          <w:b/>
          <w:szCs w:val="19"/>
        </w:rPr>
        <w:t>gestorom</w:t>
      </w:r>
      <w:proofErr w:type="spellEnd"/>
      <w:r>
        <w:rPr>
          <w:rFonts w:cs="Arial"/>
          <w:b/>
          <w:szCs w:val="19"/>
        </w:rPr>
        <w:t xml:space="preserve"> HP</w:t>
      </w:r>
    </w:p>
    <w:p w14:paraId="1DB8F02B" w14:textId="77777777" w:rsidR="00261EAD" w:rsidRPr="003C2AAD" w:rsidRDefault="00261EAD" w:rsidP="00261EAD">
      <w:pPr>
        <w:spacing w:before="120" w:line="288" w:lineRule="auto"/>
        <w:ind w:left="426"/>
        <w:jc w:val="both"/>
        <w:rPr>
          <w:rFonts w:cs="Arial"/>
          <w:b/>
          <w:szCs w:val="18"/>
        </w:rPr>
      </w:pPr>
    </w:p>
    <w:p w14:paraId="5AE27444" w14:textId="77777777" w:rsidR="00261EAD" w:rsidRPr="00947EAC" w:rsidRDefault="00261EAD" w:rsidP="00261EAD">
      <w:pPr>
        <w:spacing w:before="120" w:line="288" w:lineRule="auto"/>
        <w:ind w:left="426"/>
        <w:jc w:val="both"/>
        <w:rPr>
          <w:rFonts w:eastAsia="Calibri"/>
          <w:szCs w:val="22"/>
        </w:rPr>
      </w:pPr>
      <w:r>
        <w:rPr>
          <w:szCs w:val="19"/>
        </w:rPr>
        <w:t>V </w:t>
      </w:r>
      <w:proofErr w:type="spellStart"/>
      <w:r>
        <w:rPr>
          <w:szCs w:val="19"/>
        </w:rPr>
        <w:t>prípade</w:t>
      </w:r>
      <w:proofErr w:type="spellEnd"/>
      <w:r>
        <w:rPr>
          <w:szCs w:val="19"/>
        </w:rPr>
        <w:t xml:space="preserve">, </w:t>
      </w:r>
      <w:proofErr w:type="spellStart"/>
      <w:r>
        <w:rPr>
          <w:szCs w:val="19"/>
        </w:rPr>
        <w:t>že</w:t>
      </w:r>
      <w:proofErr w:type="spellEnd"/>
      <w:r>
        <w:rPr>
          <w:szCs w:val="19"/>
        </w:rPr>
        <w:t xml:space="preserve"> gestor HP </w:t>
      </w:r>
      <w:proofErr w:type="spellStart"/>
      <w:r>
        <w:rPr>
          <w:szCs w:val="19"/>
        </w:rPr>
        <w:t>zabezpečuje</w:t>
      </w:r>
      <w:proofErr w:type="spellEnd"/>
      <w:r>
        <w:rPr>
          <w:szCs w:val="19"/>
        </w:rPr>
        <w:t xml:space="preserve"> </w:t>
      </w:r>
      <w:proofErr w:type="spellStart"/>
      <w:r>
        <w:rPr>
          <w:szCs w:val="19"/>
        </w:rPr>
        <w:t>vyhodnotenie</w:t>
      </w:r>
      <w:proofErr w:type="spellEnd"/>
      <w:r>
        <w:rPr>
          <w:szCs w:val="19"/>
        </w:rPr>
        <w:t xml:space="preserve"> </w:t>
      </w:r>
      <w:proofErr w:type="spellStart"/>
      <w:r>
        <w:rPr>
          <w:szCs w:val="19"/>
        </w:rPr>
        <w:t>osobitných</w:t>
      </w:r>
      <w:proofErr w:type="spellEnd"/>
      <w:r>
        <w:rPr>
          <w:szCs w:val="19"/>
        </w:rPr>
        <w:t xml:space="preserve"> </w:t>
      </w:r>
      <w:proofErr w:type="spellStart"/>
      <w:r>
        <w:rPr>
          <w:szCs w:val="19"/>
        </w:rPr>
        <w:t>kritérií</w:t>
      </w:r>
      <w:proofErr w:type="spellEnd"/>
      <w:r>
        <w:rPr>
          <w:szCs w:val="19"/>
        </w:rPr>
        <w:t xml:space="preserve"> HP</w:t>
      </w:r>
      <w:r w:rsidR="00DF5A4F">
        <w:rPr>
          <w:szCs w:val="19"/>
        </w:rPr>
        <w:t>,</w:t>
      </w:r>
      <w:r>
        <w:rPr>
          <w:szCs w:val="19"/>
        </w:rPr>
        <w:t xml:space="preserve"> </w:t>
      </w:r>
      <w:proofErr w:type="spellStart"/>
      <w:r>
        <w:rPr>
          <w:rFonts w:eastAsia="Calibri"/>
          <w:szCs w:val="22"/>
        </w:rPr>
        <w:t>z</w:t>
      </w:r>
      <w:r w:rsidRPr="00947EAC">
        <w:rPr>
          <w:rFonts w:eastAsia="Calibri"/>
          <w:szCs w:val="22"/>
        </w:rPr>
        <w:t>a</w:t>
      </w:r>
      <w:proofErr w:type="spellEnd"/>
      <w:r w:rsidRPr="00947EAC">
        <w:rPr>
          <w:rFonts w:eastAsia="Calibri"/>
          <w:szCs w:val="22"/>
        </w:rPr>
        <w:t xml:space="preserve"> </w:t>
      </w:r>
      <w:proofErr w:type="spellStart"/>
      <w:r w:rsidRPr="00947EAC">
        <w:rPr>
          <w:rFonts w:eastAsia="Calibri"/>
          <w:szCs w:val="22"/>
        </w:rPr>
        <w:t>účelom</w:t>
      </w:r>
      <w:proofErr w:type="spellEnd"/>
      <w:r w:rsidRPr="00947EAC">
        <w:rPr>
          <w:rFonts w:eastAsia="Calibri"/>
          <w:szCs w:val="22"/>
        </w:rPr>
        <w:t xml:space="preserve"> </w:t>
      </w:r>
      <w:proofErr w:type="spellStart"/>
      <w:r w:rsidRPr="00947EAC">
        <w:rPr>
          <w:rFonts w:eastAsia="Calibri"/>
          <w:szCs w:val="22"/>
        </w:rPr>
        <w:t>dodržania</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pri</w:t>
      </w:r>
      <w:proofErr w:type="spellEnd"/>
      <w:r w:rsidRPr="00947EAC">
        <w:rPr>
          <w:rFonts w:eastAsia="Calibri"/>
          <w:szCs w:val="22"/>
        </w:rPr>
        <w:t xml:space="preserve"> </w:t>
      </w:r>
      <w:proofErr w:type="spellStart"/>
      <w:r w:rsidRPr="00947EAC">
        <w:rPr>
          <w:rFonts w:eastAsia="Calibri"/>
          <w:szCs w:val="22"/>
        </w:rPr>
        <w:t>vyhodnotení</w:t>
      </w:r>
      <w:proofErr w:type="spellEnd"/>
      <w:r w:rsidRPr="00947EAC">
        <w:rPr>
          <w:rFonts w:eastAsia="Calibri"/>
          <w:szCs w:val="22"/>
        </w:rPr>
        <w:t xml:space="preserve"> </w:t>
      </w:r>
      <w:proofErr w:type="spellStart"/>
      <w:r w:rsidRPr="00947EAC">
        <w:rPr>
          <w:rFonts w:eastAsia="Calibri"/>
          <w:szCs w:val="22"/>
        </w:rPr>
        <w:t>osobitného</w:t>
      </w:r>
      <w:proofErr w:type="spellEnd"/>
      <w:r w:rsidRPr="00947EAC">
        <w:rPr>
          <w:rFonts w:eastAsia="Calibri"/>
          <w:szCs w:val="22"/>
        </w:rPr>
        <w:t xml:space="preserve"> </w:t>
      </w:r>
      <w:proofErr w:type="spellStart"/>
      <w:r w:rsidRPr="00947EAC">
        <w:rPr>
          <w:rFonts w:eastAsia="Calibri"/>
          <w:szCs w:val="22"/>
        </w:rPr>
        <w:t>hodnotiaceho</w:t>
      </w:r>
      <w:proofErr w:type="spellEnd"/>
      <w:r w:rsidRPr="00947EAC">
        <w:rPr>
          <w:rFonts w:eastAsia="Calibri"/>
          <w:szCs w:val="22"/>
        </w:rPr>
        <w:t xml:space="preserve"> </w:t>
      </w:r>
      <w:proofErr w:type="spellStart"/>
      <w:r w:rsidRPr="00947EAC">
        <w:rPr>
          <w:rFonts w:eastAsia="Calibri"/>
          <w:szCs w:val="22"/>
        </w:rPr>
        <w:t>kritéria</w:t>
      </w:r>
      <w:proofErr w:type="spellEnd"/>
      <w:r w:rsidRPr="00947EAC">
        <w:rPr>
          <w:rFonts w:eastAsia="Calibri"/>
          <w:szCs w:val="22"/>
        </w:rPr>
        <w:t xml:space="preserve"> </w:t>
      </w:r>
      <w:proofErr w:type="spellStart"/>
      <w:r w:rsidRPr="00947EAC">
        <w:rPr>
          <w:rFonts w:eastAsia="Calibri"/>
          <w:szCs w:val="22"/>
        </w:rPr>
        <w:t>týkajúceho</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w:t>
      </w:r>
      <w:r w:rsidR="00DF5A4F">
        <w:rPr>
          <w:rFonts w:eastAsia="Calibri"/>
          <w:szCs w:val="22"/>
        </w:rPr>
        <w:t>,</w:t>
      </w:r>
      <w:r w:rsidRPr="00947EAC">
        <w:rPr>
          <w:rFonts w:eastAsia="Calibri"/>
          <w:szCs w:val="22"/>
        </w:rPr>
        <w:t xml:space="preserve"> je </w:t>
      </w:r>
      <w:proofErr w:type="spellStart"/>
      <w:r w:rsidRPr="00947EAC">
        <w:rPr>
          <w:rFonts w:eastAsia="Calibri"/>
          <w:szCs w:val="22"/>
        </w:rPr>
        <w:t>po</w:t>
      </w:r>
      <w:proofErr w:type="spellEnd"/>
      <w:r w:rsidRPr="00947EAC">
        <w:rPr>
          <w:rFonts w:eastAsia="Calibri"/>
          <w:szCs w:val="22"/>
        </w:rPr>
        <w:t xml:space="preserve"> </w:t>
      </w:r>
      <w:proofErr w:type="spellStart"/>
      <w:r w:rsidRPr="00947EAC">
        <w:rPr>
          <w:rFonts w:eastAsia="Calibri"/>
          <w:szCs w:val="22"/>
        </w:rPr>
        <w:t>dohode</w:t>
      </w:r>
      <w:proofErr w:type="spellEnd"/>
      <w:r w:rsidRPr="00947EAC">
        <w:rPr>
          <w:rFonts w:eastAsia="Calibri"/>
          <w:szCs w:val="22"/>
        </w:rPr>
        <w:t xml:space="preserve"> s </w:t>
      </w:r>
      <w:proofErr w:type="spellStart"/>
      <w:r w:rsidRPr="00947EAC">
        <w:rPr>
          <w:rFonts w:eastAsia="Calibri"/>
          <w:szCs w:val="22"/>
        </w:rPr>
        <w:t>gestorom</w:t>
      </w:r>
      <w:proofErr w:type="spellEnd"/>
      <w:r w:rsidRPr="00947EAC">
        <w:rPr>
          <w:rFonts w:eastAsia="Calibri"/>
          <w:szCs w:val="22"/>
        </w:rPr>
        <w:t xml:space="preserve"> </w:t>
      </w:r>
      <w:proofErr w:type="spellStart"/>
      <w:r w:rsidRPr="00947EAC">
        <w:rPr>
          <w:rFonts w:eastAsia="Calibri"/>
          <w:szCs w:val="22"/>
        </w:rPr>
        <w:t>možné</w:t>
      </w:r>
      <w:proofErr w:type="spellEnd"/>
      <w:r w:rsidRPr="00947EAC">
        <w:rPr>
          <w:rFonts w:eastAsia="Calibri"/>
          <w:szCs w:val="22"/>
        </w:rPr>
        <w:t xml:space="preserve"> </w:t>
      </w:r>
      <w:proofErr w:type="spellStart"/>
      <w:r w:rsidRPr="00947EAC">
        <w:rPr>
          <w:rFonts w:eastAsia="Calibri"/>
          <w:szCs w:val="22"/>
        </w:rPr>
        <w:t>postupovať</w:t>
      </w:r>
      <w:proofErr w:type="spellEnd"/>
      <w:r w:rsidRPr="00947EAC">
        <w:rPr>
          <w:rFonts w:eastAsia="Calibri"/>
          <w:szCs w:val="22"/>
        </w:rPr>
        <w:t xml:space="preserve"> </w:t>
      </w:r>
      <w:proofErr w:type="spellStart"/>
      <w:r w:rsidRPr="00947EAC">
        <w:rPr>
          <w:rFonts w:eastAsia="Calibri"/>
          <w:szCs w:val="22"/>
        </w:rPr>
        <w:t>nasledovne</w:t>
      </w:r>
      <w:proofErr w:type="spellEnd"/>
      <w:r w:rsidRPr="00947EAC">
        <w:rPr>
          <w:rFonts w:eastAsia="Calibri"/>
          <w:szCs w:val="22"/>
        </w:rPr>
        <w:t>:</w:t>
      </w:r>
      <w:r w:rsidRPr="00947EAC">
        <w:rPr>
          <w:szCs w:val="19"/>
        </w:rPr>
        <w:t xml:space="preserve"> </w:t>
      </w:r>
    </w:p>
    <w:p w14:paraId="3C933BF4" w14:textId="77777777" w:rsidR="00261EAD" w:rsidRPr="00947EAC"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r w:rsidRPr="00947EAC">
        <w:rPr>
          <w:rFonts w:eastAsia="Calibri"/>
          <w:szCs w:val="22"/>
        </w:rPr>
        <w:t>sa</w:t>
      </w:r>
      <w:proofErr w:type="spell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zástupcami</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osobami</w:t>
      </w:r>
      <w:proofErr w:type="spellEnd"/>
      <w:r w:rsidRPr="00947EAC">
        <w:rPr>
          <w:rFonts w:eastAsia="Calibri"/>
          <w:szCs w:val="22"/>
        </w:rPr>
        <w:t xml:space="preserve"> </w:t>
      </w:r>
      <w:proofErr w:type="spellStart"/>
      <w:r w:rsidRPr="00947EAC">
        <w:rPr>
          <w:rFonts w:eastAsia="Calibri"/>
          <w:szCs w:val="22"/>
        </w:rPr>
        <w:t>poverenými</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w:t>
      </w:r>
      <w:proofErr w:type="spellStart"/>
      <w:r w:rsidRPr="00947EAC">
        <w:rPr>
          <w:rFonts w:eastAsia="Calibri"/>
          <w:szCs w:val="22"/>
        </w:rPr>
        <w:t>alebo</w:t>
      </w:r>
      <w:proofErr w:type="spellEnd"/>
    </w:p>
    <w:p w14:paraId="776FE504" w14:textId="77777777" w:rsidR="00261EAD"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jedným</w:t>
      </w:r>
      <w:proofErr w:type="spellEnd"/>
      <w:r w:rsidRPr="00947EAC">
        <w:rPr>
          <w:rFonts w:eastAsia="Calibri"/>
          <w:szCs w:val="22"/>
        </w:rPr>
        <w:t xml:space="preserve"> </w:t>
      </w:r>
      <w:proofErr w:type="spellStart"/>
      <w:r w:rsidRPr="00947EAC">
        <w:rPr>
          <w:rFonts w:eastAsia="Calibri"/>
          <w:szCs w:val="22"/>
        </w:rPr>
        <w:t>zástupcom</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osobou</w:t>
      </w:r>
      <w:proofErr w:type="spellEnd"/>
      <w:r w:rsidRPr="00947EAC">
        <w:rPr>
          <w:rFonts w:eastAsia="Calibri"/>
          <w:szCs w:val="22"/>
        </w:rPr>
        <w:t xml:space="preserve"> </w:t>
      </w:r>
      <w:proofErr w:type="spellStart"/>
      <w:r w:rsidRPr="00947EAC">
        <w:rPr>
          <w:rFonts w:eastAsia="Calibri"/>
          <w:szCs w:val="22"/>
        </w:rPr>
        <w:t>poverenou</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a </w:t>
      </w:r>
      <w:proofErr w:type="spellStart"/>
      <w:r w:rsidRPr="00947EAC">
        <w:rPr>
          <w:rFonts w:eastAsia="Calibri"/>
          <w:szCs w:val="22"/>
        </w:rPr>
        <w:t>dodržanie</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vo</w:t>
      </w:r>
      <w:proofErr w:type="spellEnd"/>
      <w:r w:rsidRPr="00947EAC">
        <w:rPr>
          <w:rFonts w:eastAsia="Calibri"/>
          <w:szCs w:val="22"/>
        </w:rPr>
        <w:t xml:space="preserve"> </w:t>
      </w:r>
      <w:proofErr w:type="spellStart"/>
      <w:r w:rsidRPr="00947EAC">
        <w:rPr>
          <w:rFonts w:eastAsia="Calibri"/>
          <w:szCs w:val="22"/>
        </w:rPr>
        <w:t>vzťahu</w:t>
      </w:r>
      <w:proofErr w:type="spellEnd"/>
      <w:r w:rsidRPr="00947EAC">
        <w:rPr>
          <w:rFonts w:eastAsia="Calibri"/>
          <w:szCs w:val="22"/>
        </w:rPr>
        <w:t xml:space="preserve"> k </w:t>
      </w:r>
      <w:proofErr w:type="spellStart"/>
      <w:r w:rsidRPr="00947EAC">
        <w:rPr>
          <w:rFonts w:eastAsia="Calibri"/>
          <w:szCs w:val="22"/>
        </w:rPr>
        <w:t>tomuto</w:t>
      </w:r>
      <w:proofErr w:type="spellEnd"/>
      <w:r w:rsidRPr="00947EAC">
        <w:rPr>
          <w:rFonts w:eastAsia="Calibri"/>
          <w:szCs w:val="22"/>
        </w:rPr>
        <w:t xml:space="preserve"> </w:t>
      </w:r>
      <w:proofErr w:type="spellStart"/>
      <w:r w:rsidRPr="00947EAC">
        <w:rPr>
          <w:rFonts w:eastAsia="Calibri"/>
          <w:szCs w:val="22"/>
        </w:rPr>
        <w:t>hodnotiacemu</w:t>
      </w:r>
      <w:proofErr w:type="spellEnd"/>
      <w:r w:rsidRPr="00947EAC">
        <w:rPr>
          <w:rFonts w:eastAsia="Calibri"/>
          <w:szCs w:val="22"/>
        </w:rPr>
        <w:t xml:space="preserve"> </w:t>
      </w:r>
      <w:proofErr w:type="spellStart"/>
      <w:r w:rsidRPr="00947EAC">
        <w:rPr>
          <w:rFonts w:eastAsia="Calibri"/>
          <w:szCs w:val="22"/>
        </w:rPr>
        <w:t>kritériu</w:t>
      </w:r>
      <w:proofErr w:type="spellEnd"/>
      <w:r w:rsidRPr="00947EAC">
        <w:rPr>
          <w:rFonts w:eastAsia="Calibri"/>
          <w:szCs w:val="22"/>
        </w:rPr>
        <w:t xml:space="preserve"> je </w:t>
      </w:r>
      <w:proofErr w:type="spellStart"/>
      <w:r w:rsidRPr="00947EAC">
        <w:rPr>
          <w:rFonts w:eastAsia="Calibri"/>
          <w:szCs w:val="22"/>
        </w:rPr>
        <w:t>zabezpečené</w:t>
      </w:r>
      <w:proofErr w:type="spellEnd"/>
      <w:r w:rsidRPr="00947EAC">
        <w:rPr>
          <w:rFonts w:eastAsia="Calibri"/>
          <w:szCs w:val="22"/>
        </w:rPr>
        <w:t xml:space="preserve"> </w:t>
      </w:r>
      <w:proofErr w:type="spellStart"/>
      <w:r w:rsidRPr="00947EAC">
        <w:rPr>
          <w:rFonts w:eastAsia="Calibri"/>
          <w:szCs w:val="22"/>
        </w:rPr>
        <w:t>schválením</w:t>
      </w:r>
      <w:proofErr w:type="spellEnd"/>
      <w:r w:rsidRPr="00947EAC">
        <w:rPr>
          <w:rFonts w:eastAsia="Calibri"/>
          <w:szCs w:val="22"/>
        </w:rPr>
        <w:t xml:space="preserve"> zo </w:t>
      </w:r>
      <w:proofErr w:type="spellStart"/>
      <w:r w:rsidRPr="00947EAC">
        <w:rPr>
          <w:rFonts w:eastAsia="Calibri"/>
          <w:szCs w:val="22"/>
        </w:rPr>
        <w:t>strany</w:t>
      </w:r>
      <w:proofErr w:type="spellEnd"/>
      <w:r w:rsidRPr="00947EAC">
        <w:rPr>
          <w:rFonts w:eastAsia="Calibri"/>
          <w:szCs w:val="22"/>
        </w:rPr>
        <w:t xml:space="preserve"> </w:t>
      </w:r>
      <w:proofErr w:type="spellStart"/>
      <w:r w:rsidRPr="00947EAC">
        <w:rPr>
          <w:rFonts w:eastAsia="Calibri"/>
          <w:szCs w:val="22"/>
        </w:rPr>
        <w:t>zamestnanca</w:t>
      </w:r>
      <w:proofErr w:type="spellEnd"/>
      <w:r w:rsidRPr="00947EAC">
        <w:rPr>
          <w:rFonts w:eastAsia="Calibri"/>
          <w:szCs w:val="22"/>
        </w:rPr>
        <w:t xml:space="preserve"> RO, </w:t>
      </w:r>
      <w:proofErr w:type="spellStart"/>
      <w:r w:rsidRPr="00947EAC">
        <w:rPr>
          <w:rFonts w:eastAsia="Calibri"/>
          <w:szCs w:val="22"/>
        </w:rPr>
        <w:t>ktorý</w:t>
      </w:r>
      <w:proofErr w:type="spellEnd"/>
      <w:r w:rsidRPr="00947EAC">
        <w:rPr>
          <w:rFonts w:eastAsia="Calibri"/>
          <w:szCs w:val="22"/>
        </w:rPr>
        <w:t xml:space="preserve"> </w:t>
      </w:r>
      <w:proofErr w:type="spellStart"/>
      <w:r w:rsidRPr="00947EAC">
        <w:rPr>
          <w:rFonts w:eastAsia="Calibri"/>
          <w:szCs w:val="22"/>
        </w:rPr>
        <w:t>overuje</w:t>
      </w:r>
      <w:proofErr w:type="spellEnd"/>
      <w:r w:rsidRPr="00947EAC">
        <w:rPr>
          <w:rFonts w:eastAsia="Calibri"/>
          <w:szCs w:val="22"/>
        </w:rPr>
        <w:t xml:space="preserve"> </w:t>
      </w:r>
      <w:proofErr w:type="spellStart"/>
      <w:r w:rsidRPr="00947EAC">
        <w:rPr>
          <w:rFonts w:eastAsia="Calibri"/>
          <w:szCs w:val="22"/>
        </w:rPr>
        <w:t>odborné</w:t>
      </w:r>
      <w:proofErr w:type="spellEnd"/>
      <w:r w:rsidRPr="00947EAC">
        <w:rPr>
          <w:rFonts w:eastAsia="Calibri"/>
          <w:szCs w:val="22"/>
        </w:rPr>
        <w:t xml:space="preserve"> </w:t>
      </w:r>
      <w:proofErr w:type="spellStart"/>
      <w:r w:rsidRPr="00947EAC">
        <w:rPr>
          <w:rFonts w:eastAsia="Calibri"/>
          <w:szCs w:val="22"/>
        </w:rPr>
        <w:t>hodnotenie</w:t>
      </w:r>
      <w:proofErr w:type="spellEnd"/>
      <w:r w:rsidRPr="00947EAC">
        <w:rPr>
          <w:rFonts w:eastAsia="Calibri"/>
          <w:szCs w:val="22"/>
        </w:rPr>
        <w:t>.</w:t>
      </w:r>
    </w:p>
    <w:p w14:paraId="1AB1C171" w14:textId="77777777" w:rsidR="00261EAD" w:rsidRPr="00947EAC" w:rsidRDefault="00261EAD" w:rsidP="00822BB9">
      <w:pPr>
        <w:spacing w:before="120" w:line="288" w:lineRule="auto"/>
        <w:ind w:left="426"/>
        <w:jc w:val="both"/>
        <w:rPr>
          <w:rFonts w:eastAsia="Calibri"/>
          <w:szCs w:val="22"/>
        </w:rPr>
      </w:pPr>
    </w:p>
    <w:p w14:paraId="3056D09D" w14:textId="77777777"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D8DD23B" w14:textId="77777777" w:rsidR="00ED341A" w:rsidRPr="0017594C" w:rsidRDefault="00ED341A">
      <w:pPr>
        <w:spacing w:before="120" w:after="80" w:line="288" w:lineRule="auto"/>
        <w:jc w:val="both"/>
        <w:rPr>
          <w:szCs w:val="19"/>
          <w:lang w:val="sk-SK"/>
        </w:rPr>
      </w:pPr>
    </w:p>
    <w:p w14:paraId="14C6E7F2" w14:textId="77777777" w:rsidR="006431BC" w:rsidRPr="0017594C" w:rsidRDefault="006431BC" w:rsidP="008979DA">
      <w:pPr>
        <w:pStyle w:val="Nadpis2"/>
        <w:jc w:val="both"/>
        <w:rPr>
          <w:lang w:val="sk-SK"/>
        </w:rPr>
      </w:pPr>
      <w:bookmarkStart w:id="102" w:name="_Toc38008864"/>
      <w:r w:rsidRPr="0017594C">
        <w:rPr>
          <w:lang w:val="sk-SK"/>
        </w:rPr>
        <w:t>Spôsob vypracovania, odovzdávania a zadávania výstupov z odborného hodnotenia zo strany odborného hodnotiteľa</w:t>
      </w:r>
      <w:bookmarkEnd w:id="102"/>
    </w:p>
    <w:p w14:paraId="2DBCDF78"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súlade s touto príručkou, pričom projekt posudzujú ako celok, berúc do úvahy údaje a informácie uvedené v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proofErr w:type="spellStart"/>
      <w:r w:rsidR="00972E25">
        <w:rPr>
          <w:rFonts w:cs="Times New Roman"/>
          <w:sz w:val="19"/>
          <w:szCs w:val="48"/>
          <w:lang w:val="sk-SK"/>
        </w:rPr>
        <w:t>ŽoNFP</w:t>
      </w:r>
      <w:proofErr w:type="spellEnd"/>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w:t>
      </w:r>
      <w:r w:rsidR="00D14F41">
        <w:rPr>
          <w:sz w:val="19"/>
          <w:lang w:val="sk-SK"/>
        </w:rPr>
        <w:t xml:space="preserve">tie </w:t>
      </w:r>
      <w:proofErr w:type="spellStart"/>
      <w:r w:rsidR="00D14F41">
        <w:rPr>
          <w:sz w:val="19"/>
          <w:lang w:val="sk-SK"/>
        </w:rPr>
        <w:t>ŽoNFP</w:t>
      </w:r>
      <w:proofErr w:type="spellEnd"/>
      <w:r w:rsidR="00D14F41">
        <w:rPr>
          <w:sz w:val="19"/>
          <w:lang w:val="sk-SK"/>
        </w:rPr>
        <w:t xml:space="preserve">, ktoré mu boli automaticky priradené </w:t>
      </w:r>
      <w:proofErr w:type="spellStart"/>
      <w:r w:rsidR="00D14F41">
        <w:rPr>
          <w:sz w:val="19"/>
          <w:lang w:val="sk-SK"/>
        </w:rPr>
        <w:t>prostrednístvom</w:t>
      </w:r>
      <w:proofErr w:type="spellEnd"/>
      <w:r w:rsidR="00D14F41">
        <w:rPr>
          <w:sz w:val="19"/>
          <w:lang w:val="sk-SK"/>
        </w:rPr>
        <w:t xml:space="preserve"> funkcionality v ITMS2014+. Tieto </w:t>
      </w:r>
      <w:proofErr w:type="spellStart"/>
      <w:r w:rsidR="00D14F41">
        <w:rPr>
          <w:sz w:val="19"/>
          <w:lang w:val="sk-SK"/>
        </w:rPr>
        <w:t>ŽoNFP</w:t>
      </w:r>
      <w:proofErr w:type="spellEnd"/>
      <w:r w:rsidR="00D14F41">
        <w:rPr>
          <w:sz w:val="19"/>
          <w:lang w:val="sk-SK"/>
        </w:rPr>
        <w:t xml:space="preserve"> s príslušnou dokumentáciou protokolárne prevezme (príloha č. 4) od zástupcu RO pre OP EVS.</w:t>
      </w:r>
      <w:r w:rsidRPr="0017594C">
        <w:rPr>
          <w:rFonts w:cs="Times New Roman"/>
          <w:sz w:val="19"/>
          <w:szCs w:val="48"/>
          <w:lang w:val="sk-SK"/>
        </w:rPr>
        <w:t xml:space="preserve"> </w:t>
      </w:r>
    </w:p>
    <w:p w14:paraId="41D5CD0B" w14:textId="77777777" w:rsidR="00624CC4" w:rsidRPr="00F77E9C" w:rsidRDefault="00624CC4" w:rsidP="00933101">
      <w:pPr>
        <w:pStyle w:val="Default"/>
        <w:spacing w:line="288" w:lineRule="auto"/>
        <w:jc w:val="both"/>
        <w:rPr>
          <w:color w:val="auto"/>
          <w:sz w:val="19"/>
          <w:lang w:val="sk-SK"/>
        </w:rPr>
      </w:pPr>
    </w:p>
    <w:p w14:paraId="4227FFA7" w14:textId="77777777"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w:t>
      </w:r>
      <w:proofErr w:type="spellStart"/>
      <w:r w:rsidRPr="00B85B74">
        <w:rPr>
          <w:sz w:val="19"/>
          <w:lang w:val="sk-SK"/>
        </w:rPr>
        <w:t>ŽoNFP</w:t>
      </w:r>
      <w:proofErr w:type="spellEnd"/>
      <w:r w:rsidRPr="00B85B74">
        <w:rPr>
          <w:sz w:val="19"/>
          <w:lang w:val="sk-SK"/>
        </w:rPr>
        <w:t xml:space="preserve">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proofErr w:type="spellStart"/>
      <w:r w:rsidR="00B85B74">
        <w:rPr>
          <w:sz w:val="19"/>
          <w:lang w:val="sk-SK"/>
        </w:rPr>
        <w:t>ŽoNFP</w:t>
      </w:r>
      <w:proofErr w:type="spellEnd"/>
      <w:r w:rsidR="00B85B74">
        <w:rPr>
          <w:sz w:val="19"/>
          <w:lang w:val="sk-SK"/>
        </w:rPr>
        <w:t xml:space="preserve">“. Po ukončení vlastných individuálnych hodnotení </w:t>
      </w:r>
      <w:proofErr w:type="spellStart"/>
      <w:r w:rsidR="00B85B74">
        <w:rPr>
          <w:sz w:val="19"/>
          <w:lang w:val="sk-SK"/>
        </w:rPr>
        <w:t>ŽoNFP</w:t>
      </w:r>
      <w:proofErr w:type="spellEnd"/>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w:t>
      </w:r>
      <w:proofErr w:type="spellStart"/>
      <w:r w:rsidRPr="00972FA1">
        <w:rPr>
          <w:sz w:val="19"/>
          <w:lang w:val="sk-SK"/>
        </w:rPr>
        <w:t>ŽoNFP</w:t>
      </w:r>
      <w:proofErr w:type="spellEnd"/>
      <w:r w:rsidRPr="00972FA1">
        <w:rPr>
          <w:sz w:val="19"/>
          <w:lang w:val="sk-SK"/>
        </w:rPr>
        <w:t xml:space="preserve">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w:t>
      </w:r>
      <w:proofErr w:type="spellStart"/>
      <w:r w:rsidR="005C5817">
        <w:rPr>
          <w:rFonts w:cs="Times New Roman"/>
          <w:sz w:val="19"/>
          <w:szCs w:val="48"/>
          <w:lang w:val="sk-SK"/>
        </w:rPr>
        <w:t>ŽoNFP</w:t>
      </w:r>
      <w:proofErr w:type="spellEnd"/>
      <w:r w:rsidR="005C5817">
        <w:rPr>
          <w:rFonts w:cs="Times New Roman"/>
          <w:sz w:val="19"/>
          <w:szCs w:val="48"/>
          <w:lang w:val="sk-SK"/>
        </w:rPr>
        <w:t xml:space="preserve">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ED3612">
        <w:rPr>
          <w:rFonts w:cs="Times New Roman"/>
          <w:sz w:val="19"/>
          <w:szCs w:val="48"/>
          <w:lang w:val="sk-SK"/>
        </w:rPr>
        <w:t xml:space="preserve">sú </w:t>
      </w:r>
      <w:r w:rsidR="007075FA">
        <w:rPr>
          <w:rFonts w:cs="Times New Roman"/>
          <w:sz w:val="19"/>
          <w:szCs w:val="48"/>
          <w:lang w:val="sk-SK"/>
        </w:rPr>
        <w:t xml:space="preserve">odborní </w:t>
      </w:r>
      <w:r w:rsidR="00922B00">
        <w:rPr>
          <w:rFonts w:cs="Times New Roman"/>
          <w:sz w:val="19"/>
          <w:szCs w:val="48"/>
          <w:lang w:val="sk-SK"/>
        </w:rPr>
        <w:t>hodnotite</w:t>
      </w:r>
      <w:r w:rsidR="00ED3612">
        <w:rPr>
          <w:rFonts w:cs="Times New Roman"/>
          <w:sz w:val="19"/>
          <w:szCs w:val="48"/>
          <w:lang w:val="sk-SK"/>
        </w:rPr>
        <w:t>lia</w:t>
      </w:r>
      <w:r w:rsidR="00922B00" w:rsidRPr="0017594C">
        <w:rPr>
          <w:rFonts w:cs="Times New Roman"/>
          <w:sz w:val="19"/>
          <w:szCs w:val="48"/>
          <w:lang w:val="sk-SK"/>
        </w:rPr>
        <w:t xml:space="preserve"> </w:t>
      </w:r>
      <w:r w:rsidR="007075FA">
        <w:rPr>
          <w:rFonts w:cs="Times New Roman"/>
          <w:sz w:val="19"/>
          <w:szCs w:val="48"/>
          <w:lang w:val="sk-SK"/>
        </w:rPr>
        <w:t>povinní</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w:t>
      </w:r>
      <w:proofErr w:type="spellStart"/>
      <w:r w:rsidR="003F3CC8" w:rsidRPr="003F3CC8">
        <w:rPr>
          <w:sz w:val="19"/>
          <w:lang w:val="sk-SK"/>
        </w:rPr>
        <w:t>ŽoNFP</w:t>
      </w:r>
      <w:proofErr w:type="spellEnd"/>
      <w:r w:rsidR="003F3CC8" w:rsidRPr="003F3CC8">
        <w:rPr>
          <w:sz w:val="19"/>
          <w:lang w:val="sk-SK"/>
        </w:rPr>
        <w:t xml:space="preserve">, prílohu/prílohy </w:t>
      </w:r>
      <w:proofErr w:type="spellStart"/>
      <w:r w:rsidR="003F3CC8" w:rsidRPr="003F3CC8">
        <w:rPr>
          <w:sz w:val="19"/>
          <w:lang w:val="sk-SK"/>
        </w:rPr>
        <w:t>ŽoNFP</w:t>
      </w:r>
      <w:proofErr w:type="spellEnd"/>
      <w:r w:rsidR="003F3CC8" w:rsidRPr="003F3CC8">
        <w:rPr>
          <w:sz w:val="19"/>
          <w:lang w:val="sk-SK"/>
        </w:rPr>
        <w:t>,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w:t>
      </w:r>
      <w:r w:rsidR="00922B00" w:rsidRPr="00F77E9C">
        <w:rPr>
          <w:color w:val="auto"/>
          <w:sz w:val="19"/>
          <w:lang w:val="sk-SK"/>
        </w:rPr>
        <w:lastRenderedPageBreak/>
        <w:t>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13878FA6" w14:textId="77777777"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 xml:space="preserve">spoločný hodnotiaci hárok spolu so </w:t>
      </w:r>
      <w:proofErr w:type="spellStart"/>
      <w:r w:rsidRPr="00B519B4">
        <w:rPr>
          <w:rFonts w:cs="Times New Roman"/>
          <w:sz w:val="19"/>
          <w:szCs w:val="48"/>
          <w:lang w:val="sk-SK"/>
        </w:rPr>
        <w:t>ŽoNFP</w:t>
      </w:r>
      <w:proofErr w:type="spellEnd"/>
      <w:r w:rsidRPr="00B519B4">
        <w:rPr>
          <w:rFonts w:cs="Times New Roman"/>
          <w:sz w:val="19"/>
          <w:szCs w:val="48"/>
          <w:lang w:val="sk-SK"/>
        </w:rPr>
        <w:t xml:space="preserve">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529E8EF2" w14:textId="77777777"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p>
    <w:p w14:paraId="27DECA3C" w14:textId="77777777" w:rsidR="00ED341A" w:rsidRPr="0017594C" w:rsidRDefault="00ED341A" w:rsidP="00512842">
      <w:pPr>
        <w:pStyle w:val="Default"/>
        <w:spacing w:before="120" w:after="120" w:line="288" w:lineRule="auto"/>
        <w:jc w:val="both"/>
        <w:rPr>
          <w:rFonts w:cs="Times New Roman"/>
          <w:sz w:val="19"/>
          <w:szCs w:val="48"/>
          <w:lang w:val="sk-SK"/>
        </w:rPr>
      </w:pPr>
    </w:p>
    <w:p w14:paraId="29011DFD" w14:textId="77777777" w:rsidR="006431BC" w:rsidRPr="0017594C" w:rsidRDefault="006431BC" w:rsidP="008979DA">
      <w:pPr>
        <w:pStyle w:val="Nadpis2"/>
        <w:jc w:val="both"/>
        <w:rPr>
          <w:lang w:val="sk-SK"/>
        </w:rPr>
      </w:pPr>
      <w:bookmarkStart w:id="103" w:name="_Toc38008865"/>
      <w:r w:rsidRPr="0017594C">
        <w:rPr>
          <w:lang w:val="sk-SK"/>
        </w:rPr>
        <w:t>Postupy uplatňované v prípadoch nezhody odborných hodnotiteľov</w:t>
      </w:r>
      <w:bookmarkEnd w:id="103"/>
    </w:p>
    <w:p w14:paraId="2AE8439C"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notiaceho posudku odborní hodnotitelia nedospejú k zhodnému záveru ohľadne vyhodnotenia niektorého z kritérií odborného hodnotenia (</w:t>
      </w:r>
      <w:proofErr w:type="spellStart"/>
      <w:r w:rsidRPr="0017594C">
        <w:rPr>
          <w:rFonts w:cs="Times New Roman"/>
          <w:sz w:val="19"/>
          <w:szCs w:val="48"/>
          <w:lang w:val="sk-SK"/>
        </w:rPr>
        <w:t>t.j</w:t>
      </w:r>
      <w:proofErr w:type="spellEnd"/>
      <w:r w:rsidRPr="0017594C">
        <w:rPr>
          <w:rFonts w:cs="Times New Roman"/>
          <w:sz w:val="19"/>
          <w:szCs w:val="48"/>
          <w:lang w:val="sk-SK"/>
        </w:rPr>
        <w:t xml:space="preserve">.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2B768334" w14:textId="77777777"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priradí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r w:rsidR="000D1DD5">
        <w:rPr>
          <w:rFonts w:cs="Times New Roman"/>
          <w:sz w:val="19"/>
          <w:szCs w:val="48"/>
          <w:lang w:val="sk-SK"/>
        </w:rPr>
        <w:t xml:space="preserve">prostredníctvom funkcionality ITMS2014+ </w:t>
      </w:r>
      <w:r w:rsidRPr="0017594C">
        <w:rPr>
          <w:rFonts w:cs="Times New Roman"/>
          <w:sz w:val="19"/>
          <w:szCs w:val="48"/>
          <w:lang w:val="sk-SK"/>
        </w:rPr>
        <w:t>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w:t>
      </w:r>
      <w:r>
        <w:rPr>
          <w:rFonts w:cs="Times New Roman"/>
          <w:sz w:val="19"/>
          <w:szCs w:val="48"/>
          <w:lang w:val="sk-SK"/>
        </w:rPr>
        <w:t xml:space="preserve">Toto ďalšie odborné hodnotenie je v určených kritériách vždy rozhodujúcim, rovnako pri vylučujúcich aj bodovaných hodnotiacich kritériách, </w:t>
      </w:r>
      <w:proofErr w:type="spellStart"/>
      <w:r>
        <w:rPr>
          <w:rFonts w:cs="Times New Roman"/>
          <w:sz w:val="19"/>
          <w:szCs w:val="48"/>
          <w:lang w:val="sk-SK"/>
        </w:rPr>
        <w:t>t.z</w:t>
      </w:r>
      <w:proofErr w:type="spellEnd"/>
      <w:r>
        <w:rPr>
          <w:rFonts w:cs="Times New Roman"/>
          <w:sz w:val="19"/>
          <w:szCs w:val="48"/>
          <w:lang w:val="sk-SK"/>
        </w:rPr>
        <w:t xml:space="preserve">. aj to, že pridelený počet bodov ďalším odborným hodnotiteľom v bodovaných hodnotiacich </w:t>
      </w:r>
      <w:proofErr w:type="spellStart"/>
      <w:r>
        <w:rPr>
          <w:rFonts w:cs="Times New Roman"/>
          <w:sz w:val="19"/>
          <w:szCs w:val="48"/>
          <w:lang w:val="sk-SK"/>
        </w:rPr>
        <w:t>kritériach</w:t>
      </w:r>
      <w:proofErr w:type="spellEnd"/>
      <w:r>
        <w:rPr>
          <w:rFonts w:cs="Times New Roman"/>
          <w:sz w:val="19"/>
          <w:szCs w:val="48"/>
          <w:lang w:val="sk-SK"/>
        </w:rPr>
        <w:t xml:space="preserve">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nespĺňala niektoré z kritérií odborného hodnotenia a vyhodnotenie kritéria/kritérií, pri ktorých nedospeli k zhodnému záveru, by nemalo vplyv na skutočnosť, že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 kritériá odborného hodnotenia.</w:t>
      </w:r>
    </w:p>
    <w:p w14:paraId="7C9418F6" w14:textId="77777777" w:rsidR="00ED341A" w:rsidRPr="00B519B4" w:rsidRDefault="00ED341A" w:rsidP="00512842">
      <w:pPr>
        <w:pStyle w:val="Default"/>
        <w:spacing w:before="120" w:after="120" w:line="288" w:lineRule="auto"/>
        <w:jc w:val="both"/>
        <w:rPr>
          <w:rFonts w:cs="Times New Roman"/>
          <w:sz w:val="19"/>
          <w:szCs w:val="48"/>
          <w:lang w:val="sk-SK"/>
        </w:rPr>
      </w:pPr>
    </w:p>
    <w:p w14:paraId="588E829D" w14:textId="77777777" w:rsidR="0075585E" w:rsidRPr="00B519B4" w:rsidRDefault="0075585E" w:rsidP="008979DA">
      <w:pPr>
        <w:pStyle w:val="Nadpis2"/>
        <w:jc w:val="both"/>
        <w:rPr>
          <w:lang w:val="sk-SK"/>
        </w:rPr>
      </w:pPr>
      <w:bookmarkStart w:id="104" w:name="_Toc38008866"/>
      <w:bookmarkStart w:id="105" w:name="_Toc413702946"/>
      <w:r w:rsidRPr="00B519B4">
        <w:rPr>
          <w:lang w:val="sk-SK"/>
        </w:rPr>
        <w:t>Overenie činnosti hodnotiteľov</w:t>
      </w:r>
      <w:bookmarkEnd w:id="104"/>
      <w:r w:rsidRPr="00B519B4">
        <w:rPr>
          <w:lang w:val="sk-SK"/>
        </w:rPr>
        <w:t xml:space="preserve"> </w:t>
      </w:r>
    </w:p>
    <w:p w14:paraId="6E359494" w14:textId="77777777" w:rsidR="00CC5EB5" w:rsidRDefault="00CC5EB5" w:rsidP="00512842">
      <w:pPr>
        <w:spacing w:before="120" w:after="120" w:line="288" w:lineRule="auto"/>
        <w:jc w:val="both"/>
      </w:pPr>
      <w:r w:rsidRPr="005243B9">
        <w:t xml:space="preserve">RO je </w:t>
      </w:r>
      <w:proofErr w:type="spellStart"/>
      <w:r w:rsidRPr="005243B9">
        <w:t>oprávnený</w:t>
      </w:r>
      <w:proofErr w:type="spellEnd"/>
      <w:r w:rsidRPr="005243B9">
        <w:t xml:space="preserve"> </w:t>
      </w:r>
      <w:proofErr w:type="spellStart"/>
      <w:r w:rsidRPr="005243B9">
        <w:t>preverovať</w:t>
      </w:r>
      <w:proofErr w:type="spellEnd"/>
      <w:r w:rsidRPr="005243B9">
        <w:t xml:space="preserve"> a </w:t>
      </w:r>
      <w:proofErr w:type="spellStart"/>
      <w:r w:rsidRPr="005243B9">
        <w:t>vyhodnocovať</w:t>
      </w:r>
      <w:proofErr w:type="spellEnd"/>
      <w:r w:rsidRPr="005243B9">
        <w:t xml:space="preserve"> </w:t>
      </w:r>
      <w:proofErr w:type="spellStart"/>
      <w:r w:rsidRPr="005243B9">
        <w:t>kvalitu</w:t>
      </w:r>
      <w:proofErr w:type="spellEnd"/>
      <w:r w:rsidRPr="005243B9">
        <w:t xml:space="preserve"> </w:t>
      </w:r>
      <w:proofErr w:type="spellStart"/>
      <w:r w:rsidRPr="005243B9">
        <w:t>práce</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V </w:t>
      </w:r>
      <w:proofErr w:type="spellStart"/>
      <w:r w:rsidRPr="005243B9">
        <w:t>prípade</w:t>
      </w:r>
      <w:proofErr w:type="spellEnd"/>
      <w:r w:rsidRPr="005243B9">
        <w:t xml:space="preserve"> </w:t>
      </w:r>
      <w:proofErr w:type="spellStart"/>
      <w:r w:rsidRPr="005243B9">
        <w:t>nedostatočnej</w:t>
      </w:r>
      <w:proofErr w:type="spellEnd"/>
      <w:r w:rsidRPr="005243B9">
        <w:t xml:space="preserve"> </w:t>
      </w:r>
      <w:proofErr w:type="spellStart"/>
      <w:r w:rsidRPr="005243B9">
        <w:t>kvality</w:t>
      </w:r>
      <w:proofErr w:type="spellEnd"/>
      <w:r w:rsidRPr="005243B9">
        <w:t xml:space="preserve"> </w:t>
      </w:r>
      <w:proofErr w:type="spellStart"/>
      <w:r w:rsidRPr="005243B9">
        <w:t>ich</w:t>
      </w:r>
      <w:proofErr w:type="spellEnd"/>
      <w:r w:rsidRPr="005243B9">
        <w:t xml:space="preserve"> </w:t>
      </w:r>
      <w:proofErr w:type="spellStart"/>
      <w:r w:rsidRPr="005243B9">
        <w:t>práce</w:t>
      </w:r>
      <w:proofErr w:type="spellEnd"/>
      <w:r w:rsidRPr="005243B9">
        <w:t xml:space="preserve"> je RO </w:t>
      </w:r>
      <w:proofErr w:type="spellStart"/>
      <w:r w:rsidRPr="005243B9">
        <w:t>oprávnený</w:t>
      </w:r>
      <w:proofErr w:type="spellEnd"/>
      <w:r w:rsidRPr="005243B9">
        <w:t xml:space="preserve"> </w:t>
      </w:r>
      <w:proofErr w:type="spellStart"/>
      <w:r w:rsidRPr="005243B9">
        <w:t>vylúčiť</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zo </w:t>
      </w:r>
      <w:proofErr w:type="spellStart"/>
      <w:r w:rsidRPr="005243B9">
        <w:t>zoznamu</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
    <w:p w14:paraId="1891DFE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 xml:space="preserve">činnosť a kvalitu práce odborných hodnotiteľov pri hodnotení </w:t>
      </w:r>
      <w:proofErr w:type="spellStart"/>
      <w:r w:rsidRPr="0017594C">
        <w:rPr>
          <w:szCs w:val="19"/>
          <w:lang w:val="sk-SK"/>
        </w:rPr>
        <w:t>ŽoNFP</w:t>
      </w:r>
      <w:proofErr w:type="spellEnd"/>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2F47C816" w14:textId="77777777" w:rsidR="0075585E" w:rsidRPr="0017594C" w:rsidRDefault="003C229D" w:rsidP="00512842">
      <w:pPr>
        <w:spacing w:before="120" w:after="120" w:line="288" w:lineRule="auto"/>
        <w:jc w:val="both"/>
        <w:rPr>
          <w:szCs w:val="19"/>
          <w:lang w:val="sk-SK"/>
        </w:rPr>
      </w:pPr>
      <w:r w:rsidRPr="0017594C">
        <w:rPr>
          <w:szCs w:val="19"/>
          <w:lang w:val="sk-SK"/>
        </w:rPr>
        <w:lastRenderedPageBreak/>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6FD3B0AE"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272E085C"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2C0382B8"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1DBAA9C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1D0F33F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w:t>
      </w:r>
      <w:proofErr w:type="spellStart"/>
      <w:r w:rsidRPr="0017594C">
        <w:rPr>
          <w:szCs w:val="19"/>
          <w:lang w:val="sk-SK"/>
        </w:rPr>
        <w:t>zazmluvnenie</w:t>
      </w:r>
      <w:proofErr w:type="spellEnd"/>
      <w:r w:rsidRPr="0017594C">
        <w:rPr>
          <w:szCs w:val="19"/>
          <w:lang w:val="sk-SK"/>
        </w:rPr>
        <w:t xml:space="preserve"> </w:t>
      </w:r>
      <w:r w:rsidR="0017594C" w:rsidRPr="00B519B4">
        <w:rPr>
          <w:szCs w:val="19"/>
          <w:lang w:val="sk-SK"/>
        </w:rPr>
        <w:t>žiadosti</w:t>
      </w:r>
      <w:r w:rsidRPr="0017594C">
        <w:rPr>
          <w:szCs w:val="19"/>
          <w:lang w:val="sk-SK"/>
        </w:rPr>
        <w:t xml:space="preserve"> o NFP, podpis, dátum...);</w:t>
      </w:r>
    </w:p>
    <w:p w14:paraId="6B4894CB"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5A810D55" w14:textId="24469559" w:rsidR="00AD40CA" w:rsidRPr="00F05F7A" w:rsidRDefault="00D03629" w:rsidP="00F05F7A">
      <w:pPr>
        <w:pStyle w:val="Bulletslevel2"/>
        <w:spacing w:after="120" w:line="288" w:lineRule="auto"/>
        <w:ind w:hanging="357"/>
        <w:jc w:val="both"/>
      </w:pPr>
      <w:proofErr w:type="spellStart"/>
      <w:r>
        <w:t>berie</w:t>
      </w:r>
      <w:proofErr w:type="spellEnd"/>
      <w:r>
        <w:t xml:space="preserve"> do </w:t>
      </w:r>
      <w:proofErr w:type="spellStart"/>
      <w:r>
        <w:t>úvahy</w:t>
      </w:r>
      <w:proofErr w:type="spellEnd"/>
      <w:r>
        <w:t xml:space="preserve"> </w:t>
      </w:r>
      <w:proofErr w:type="spellStart"/>
      <w:r w:rsidR="00612487">
        <w:t>už</w:t>
      </w:r>
      <w:proofErr w:type="spellEnd"/>
      <w:r w:rsidRPr="00A66794">
        <w:t xml:space="preserve"> </w:t>
      </w:r>
      <w:proofErr w:type="spellStart"/>
      <w:r>
        <w:t>vylúčené</w:t>
      </w:r>
      <w:proofErr w:type="spellEnd"/>
      <w:r w:rsidR="00AD40CA" w:rsidRPr="00A66794">
        <w:t> </w:t>
      </w:r>
      <w:r>
        <w:t xml:space="preserve"> </w:t>
      </w:r>
      <w:proofErr w:type="spellStart"/>
      <w:r w:rsidR="00AD40CA" w:rsidRPr="00A66794">
        <w:t>neoprávnen</w:t>
      </w:r>
      <w:r>
        <w:t>é</w:t>
      </w:r>
      <w:proofErr w:type="spellEnd"/>
      <w:r w:rsidR="00AD40CA" w:rsidRPr="00A66794">
        <w:t xml:space="preserve"> </w:t>
      </w:r>
      <w:proofErr w:type="spellStart"/>
      <w:r w:rsidR="00AD40CA" w:rsidRPr="00A66794">
        <w:t>výdavk</w:t>
      </w:r>
      <w:r>
        <w:t>y</w:t>
      </w:r>
      <w:proofErr w:type="spellEnd"/>
      <w:r w:rsidR="00AD40CA" w:rsidRPr="00A66794">
        <w:t xml:space="preserve"> </w:t>
      </w:r>
      <w:proofErr w:type="spellStart"/>
      <w:r w:rsidR="00AD40CA">
        <w:t>na</w:t>
      </w:r>
      <w:proofErr w:type="spellEnd"/>
      <w:r w:rsidR="00AD40CA">
        <w:t xml:space="preserve"> </w:t>
      </w:r>
      <w:proofErr w:type="spellStart"/>
      <w:r w:rsidR="00AD40CA">
        <w:t>základe</w:t>
      </w:r>
      <w:proofErr w:type="spellEnd"/>
      <w:r w:rsidR="00AD40CA">
        <w:t xml:space="preserve"> </w:t>
      </w:r>
      <w:proofErr w:type="spellStart"/>
      <w:r w:rsidR="00AD40CA" w:rsidRPr="00A66794">
        <w:t>posúdenia</w:t>
      </w:r>
      <w:proofErr w:type="spellEnd"/>
      <w:r w:rsidR="00AD40CA" w:rsidRPr="00A66794">
        <w:t xml:space="preserve"> </w:t>
      </w:r>
      <w:proofErr w:type="spellStart"/>
      <w:r w:rsidR="00AD40CA" w:rsidRPr="00A66794">
        <w:t>oprávnenosti</w:t>
      </w:r>
      <w:proofErr w:type="spellEnd"/>
      <w:r w:rsidR="00AD40CA" w:rsidRPr="00A66794">
        <w:t xml:space="preserve"> </w:t>
      </w:r>
      <w:proofErr w:type="spellStart"/>
      <w:r w:rsidR="00AD40CA" w:rsidRPr="00A66794">
        <w:t>výdavkov</w:t>
      </w:r>
      <w:proofErr w:type="spellEnd"/>
      <w:r w:rsidR="00AD40CA" w:rsidRPr="00A66794">
        <w:t xml:space="preserve"> v </w:t>
      </w:r>
      <w:proofErr w:type="spellStart"/>
      <w:r w:rsidR="00AD40CA" w:rsidRPr="00A66794">
        <w:t>rámci</w:t>
      </w:r>
      <w:proofErr w:type="spellEnd"/>
      <w:r w:rsidR="00AD40CA" w:rsidRPr="00A66794">
        <w:t xml:space="preserve"> </w:t>
      </w:r>
      <w:proofErr w:type="spellStart"/>
      <w:r w:rsidR="00AD40CA" w:rsidRPr="00A66794">
        <w:t>adm</w:t>
      </w:r>
      <w:r w:rsidR="00AD40CA">
        <w:t>inistratívneho</w:t>
      </w:r>
      <w:proofErr w:type="spellEnd"/>
      <w:r w:rsidR="00AD40CA">
        <w:t xml:space="preserve"> </w:t>
      </w:r>
      <w:proofErr w:type="spellStart"/>
      <w:r w:rsidR="00AD40CA">
        <w:t>overovania</w:t>
      </w:r>
      <w:proofErr w:type="spellEnd"/>
      <w:r w:rsidR="00AD40CA">
        <w:t xml:space="preserve"> </w:t>
      </w:r>
      <w:r w:rsidR="00AD40CA" w:rsidRPr="00A66794">
        <w:t xml:space="preserve"> </w:t>
      </w:r>
    </w:p>
    <w:p w14:paraId="23E94AC6" w14:textId="77777777" w:rsidR="0075585E" w:rsidRPr="0017594C" w:rsidRDefault="00C40419" w:rsidP="00550048">
      <w:pPr>
        <w:pStyle w:val="Bulletslevel2"/>
        <w:spacing w:after="120" w:line="288" w:lineRule="auto"/>
        <w:ind w:hanging="357"/>
        <w:jc w:val="both"/>
        <w:rPr>
          <w:lang w:val="sk-SK"/>
        </w:rPr>
      </w:pPr>
      <w:proofErr w:type="spellStart"/>
      <w:r>
        <w:t>i</w:t>
      </w:r>
      <w:r w:rsidRPr="00D52730">
        <w:t>dentifikovanie</w:t>
      </w:r>
      <w:proofErr w:type="spellEnd"/>
      <w:r w:rsidRPr="00D52730">
        <w:t xml:space="preserve"> </w:t>
      </w:r>
      <w:proofErr w:type="spellStart"/>
      <w:r w:rsidRPr="00D52730">
        <w:t>neoprávnených</w:t>
      </w:r>
      <w:proofErr w:type="spellEnd"/>
      <w:r w:rsidRPr="00D52730">
        <w:t xml:space="preserve"> </w:t>
      </w:r>
      <w:proofErr w:type="spellStart"/>
      <w:r w:rsidRPr="00D52730">
        <w:t>výdavkov</w:t>
      </w:r>
      <w:proofErr w:type="spellEnd"/>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xml:space="preserve">, </w:t>
      </w:r>
      <w:proofErr w:type="spellStart"/>
      <w:r w:rsidRPr="00D52730">
        <w:t>vrátane</w:t>
      </w:r>
      <w:proofErr w:type="spellEnd"/>
      <w:r w:rsidRPr="00D52730">
        <w:t xml:space="preserve"> </w:t>
      </w:r>
      <w:proofErr w:type="spellStart"/>
      <w:r w:rsidRPr="00D52730">
        <w:t>vyčíslenia</w:t>
      </w:r>
      <w:proofErr w:type="spellEnd"/>
      <w:r w:rsidRPr="00D52730">
        <w:t xml:space="preserve"> </w:t>
      </w:r>
      <w:proofErr w:type="spellStart"/>
      <w:r w:rsidRPr="00D52730">
        <w:t>ich</w:t>
      </w:r>
      <w:proofErr w:type="spellEnd"/>
      <w:r w:rsidRPr="00D52730">
        <w:t xml:space="preserve"> </w:t>
      </w:r>
      <w:proofErr w:type="spellStart"/>
      <w:r w:rsidRPr="00D52730">
        <w:t>celkovej</w:t>
      </w:r>
      <w:proofErr w:type="spellEnd"/>
      <w:r w:rsidRPr="00D52730">
        <w:t xml:space="preserve"> </w:t>
      </w:r>
      <w:proofErr w:type="spellStart"/>
      <w:r w:rsidRPr="00D52730">
        <w:t>výšky</w:t>
      </w:r>
      <w:proofErr w:type="spellEnd"/>
      <w:r w:rsidRPr="00D52730">
        <w:t xml:space="preserve"> a </w:t>
      </w:r>
      <w:proofErr w:type="spellStart"/>
      <w:r w:rsidRPr="00D52730">
        <w:t>odôvodnenia</w:t>
      </w:r>
      <w:proofErr w:type="spellEnd"/>
      <w:r w:rsidRPr="0017594C">
        <w:rPr>
          <w:lang w:val="sk-SK"/>
        </w:rPr>
        <w:t>;</w:t>
      </w:r>
    </w:p>
    <w:p w14:paraId="47E6600D"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6BFFAF8E"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4AFEDCD0" w14:textId="77777777" w:rsidR="006B69B3" w:rsidRDefault="006B69B3" w:rsidP="00940F0F">
      <w:pPr>
        <w:jc w:val="both"/>
        <w:rPr>
          <w:szCs w:val="48"/>
          <w:lang w:val="sk-SK"/>
        </w:rPr>
      </w:pPr>
      <w:r>
        <w:rPr>
          <w:szCs w:val="48"/>
          <w:lang w:val="sk-SK"/>
        </w:rPr>
        <w:t xml:space="preserve">Preverenie kvality práce odborných hodnotiteľov bude vykonané povereným pracovníkom RO </w:t>
      </w:r>
      <w:r w:rsidRPr="006728BA">
        <w:rPr>
          <w:szCs w:val="48"/>
          <w:lang w:val="sk-SK"/>
        </w:rPr>
        <w:t xml:space="preserve">pre OP EVS a zaznamenané do </w:t>
      </w:r>
      <w:r w:rsidR="00661D08" w:rsidRPr="006728BA">
        <w:rPr>
          <w:szCs w:val="48"/>
          <w:lang w:val="sk-SK"/>
        </w:rPr>
        <w:t>Kontrolného zoznamu na preverenie kvality prá</w:t>
      </w:r>
      <w:r w:rsidRPr="006728BA">
        <w:rPr>
          <w:szCs w:val="48"/>
          <w:lang w:val="sk-SK"/>
        </w:rPr>
        <w:t xml:space="preserve">ce odborných </w:t>
      </w:r>
      <w:r w:rsidRPr="00B70CB9">
        <w:rPr>
          <w:szCs w:val="48"/>
          <w:lang w:val="sk-SK"/>
        </w:rPr>
        <w:t>hodnotiteľov</w:t>
      </w:r>
      <w:r w:rsidRPr="001D3C52">
        <w:rPr>
          <w:szCs w:val="48"/>
          <w:lang w:val="sk-SK"/>
        </w:rPr>
        <w:t>.</w:t>
      </w:r>
      <w:r w:rsidR="00661D08">
        <w:rPr>
          <w:szCs w:val="48"/>
          <w:lang w:val="sk-SK"/>
        </w:rPr>
        <w:t xml:space="preserve"> </w:t>
      </w:r>
    </w:p>
    <w:p w14:paraId="2E69E5B7" w14:textId="77777777"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 xml:space="preserve">opakované hodnotenie </w:t>
      </w:r>
      <w:proofErr w:type="spellStart"/>
      <w:r w:rsidR="0075585E" w:rsidRPr="0017594C">
        <w:rPr>
          <w:szCs w:val="48"/>
          <w:lang w:val="sk-SK"/>
        </w:rPr>
        <w:t>ŽoNFP</w:t>
      </w:r>
      <w:proofErr w:type="spellEnd"/>
      <w:r w:rsidR="0075585E" w:rsidRPr="0017594C">
        <w:rPr>
          <w:szCs w:val="48"/>
          <w:lang w:val="sk-SK"/>
        </w:rPr>
        <w:t xml:space="preserve">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w:t>
      </w:r>
      <w:proofErr w:type="spellStart"/>
      <w:r w:rsidR="0092165E" w:rsidRPr="0092165E">
        <w:rPr>
          <w:szCs w:val="48"/>
          <w:lang w:val="sk-SK"/>
        </w:rPr>
        <w:t>zodpovednosť</w:t>
      </w:r>
      <w:r w:rsidR="0092165E">
        <w:rPr>
          <w:szCs w:val="48"/>
          <w:lang w:val="sk-SK"/>
        </w:rPr>
        <w:t>,anylytické</w:t>
      </w:r>
      <w:proofErr w:type="spellEnd"/>
      <w:r w:rsidR="0092165E">
        <w:rPr>
          <w:szCs w:val="48"/>
          <w:lang w:val="sk-SK"/>
        </w:rPr>
        <w:t xml:space="preserve"> schopnosti</w:t>
      </w:r>
      <w:r w:rsidR="00D764A7">
        <w:rPr>
          <w:szCs w:val="48"/>
          <w:lang w:val="sk-SK"/>
        </w:rPr>
        <w:t>).</w:t>
      </w:r>
    </w:p>
    <w:p w14:paraId="6A2C9ACD" w14:textId="77777777" w:rsidR="00ED341A" w:rsidRPr="0017594C" w:rsidRDefault="00ED341A" w:rsidP="00512842">
      <w:pPr>
        <w:pStyle w:val="Default"/>
        <w:spacing w:before="120" w:after="120" w:line="288" w:lineRule="auto"/>
        <w:jc w:val="both"/>
        <w:rPr>
          <w:rFonts w:cs="Times New Roman"/>
          <w:sz w:val="19"/>
          <w:szCs w:val="48"/>
          <w:lang w:val="sk-SK"/>
        </w:rPr>
      </w:pPr>
    </w:p>
    <w:p w14:paraId="4C3B8AFB" w14:textId="77777777" w:rsidR="0075585E" w:rsidRPr="0017594C" w:rsidRDefault="0075585E" w:rsidP="008979DA">
      <w:pPr>
        <w:pStyle w:val="Nadpis2"/>
        <w:jc w:val="both"/>
        <w:rPr>
          <w:lang w:val="sk-SK"/>
        </w:rPr>
      </w:pPr>
      <w:bookmarkStart w:id="106" w:name="_Toc38008867"/>
      <w:bookmarkEnd w:id="105"/>
      <w:r w:rsidRPr="0017594C">
        <w:rPr>
          <w:lang w:val="sk-SK"/>
        </w:rPr>
        <w:t>Účasť partnerov na odbornom hodnotení</w:t>
      </w:r>
      <w:bookmarkEnd w:id="106"/>
    </w:p>
    <w:p w14:paraId="234F973A"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3F694FF5"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lastRenderedPageBreak/>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462D3335" w14:textId="77777777" w:rsidR="002410DF" w:rsidRPr="00C239F8" w:rsidRDefault="002410DF" w:rsidP="000A2A64">
      <w:pPr>
        <w:pStyle w:val="Nadpis2"/>
        <w:numPr>
          <w:ilvl w:val="0"/>
          <w:numId w:val="0"/>
        </w:numPr>
        <w:jc w:val="both"/>
        <w:rPr>
          <w:lang w:val="sk-SK"/>
        </w:rPr>
      </w:pPr>
    </w:p>
    <w:p w14:paraId="4F1263DA" w14:textId="77777777" w:rsidR="005B224C" w:rsidRDefault="00C239F8" w:rsidP="005B224C">
      <w:pPr>
        <w:pStyle w:val="Nadpis2"/>
        <w:jc w:val="both"/>
        <w:rPr>
          <w:lang w:val="sk-SK"/>
        </w:rPr>
      </w:pPr>
      <w:bookmarkStart w:id="107" w:name="_Toc38008868"/>
      <w:r w:rsidRPr="001D3C52">
        <w:rPr>
          <w:lang w:val="sk-SK"/>
        </w:rPr>
        <w:t>Odborné hodnotenie na diaľku</w:t>
      </w:r>
      <w:bookmarkEnd w:id="107"/>
    </w:p>
    <w:p w14:paraId="0F8D75BE" w14:textId="77777777" w:rsidR="005B224C" w:rsidRPr="000A2A64" w:rsidRDefault="005B224C" w:rsidP="000A2A64">
      <w:pPr>
        <w:jc w:val="both"/>
        <w:rPr>
          <w:lang w:val="sk-SK"/>
        </w:rPr>
      </w:pPr>
      <w:bookmarkStart w:id="108" w:name="_Toc37941441"/>
      <w:r w:rsidRPr="000A2A64">
        <w:rPr>
          <w:lang w:val="sk-SK"/>
        </w:rPr>
        <w:t>Pre odborné hodnotenie na diaľku sú aplikované ustanovenia príručky pre hodnotiteľa</w:t>
      </w:r>
      <w:r w:rsidR="00A024D9" w:rsidRPr="000A2A64">
        <w:rPr>
          <w:lang w:val="sk-SK"/>
        </w:rPr>
        <w:t>,</w:t>
      </w:r>
      <w:r w:rsidRPr="000A2A64">
        <w:rPr>
          <w:lang w:val="sk-SK"/>
        </w:rPr>
        <w:t xml:space="preserve"> najmä predchádzajúce časti tejto kapitoly. Rozdiely v aplikácii  postupov oproti </w:t>
      </w:r>
      <w:proofErr w:type="spellStart"/>
      <w:r w:rsidRPr="000A2A64">
        <w:rPr>
          <w:lang w:val="sk-SK"/>
        </w:rPr>
        <w:t>štandartnému</w:t>
      </w:r>
      <w:proofErr w:type="spellEnd"/>
      <w:r w:rsidRPr="000A2A64">
        <w:rPr>
          <w:lang w:val="sk-SK"/>
        </w:rPr>
        <w:t xml:space="preserve"> odbornému hodnoteniu v priestoroch RO pre OP EVS sú predmetom tejto časti.</w:t>
      </w:r>
      <w:bookmarkEnd w:id="108"/>
      <w:r w:rsidRPr="000A2A64">
        <w:rPr>
          <w:lang w:val="sk-SK"/>
        </w:rPr>
        <w:t xml:space="preserve"> </w:t>
      </w:r>
    </w:p>
    <w:p w14:paraId="2E41F180" w14:textId="77777777" w:rsidR="000A2A64" w:rsidRDefault="000A2A64" w:rsidP="000A2A64">
      <w:pPr>
        <w:jc w:val="both"/>
        <w:rPr>
          <w:lang w:val="sk-SK"/>
        </w:rPr>
      </w:pPr>
      <w:bookmarkStart w:id="109" w:name="_Toc37941442"/>
    </w:p>
    <w:p w14:paraId="40EAC1CE" w14:textId="77777777" w:rsidR="005E1E71" w:rsidRPr="000A2A64" w:rsidRDefault="005E1E71" w:rsidP="000A2A64">
      <w:pPr>
        <w:jc w:val="both"/>
        <w:rPr>
          <w:b/>
          <w:iCs/>
          <w:lang w:val="sk-SK"/>
        </w:rPr>
      </w:pPr>
      <w:r w:rsidRPr="000A2A64">
        <w:rPr>
          <w:b/>
          <w:lang w:val="sk-SK"/>
        </w:rPr>
        <w:t xml:space="preserve">Kapitola 3.3 </w:t>
      </w:r>
      <w:r w:rsidR="00CB1767" w:rsidRPr="000A2A64">
        <w:rPr>
          <w:b/>
          <w:lang w:val="sk-SK"/>
        </w:rPr>
        <w:t xml:space="preserve"> v prípade di</w:t>
      </w:r>
      <w:r w:rsidR="005B224C" w:rsidRPr="000A2A64">
        <w:rPr>
          <w:b/>
          <w:lang w:val="sk-SK"/>
        </w:rPr>
        <w:t>a</w:t>
      </w:r>
      <w:r w:rsidR="00CB1767" w:rsidRPr="000A2A64">
        <w:rPr>
          <w:b/>
          <w:lang w:val="sk-SK"/>
        </w:rPr>
        <w:t>ľ</w:t>
      </w:r>
      <w:r w:rsidR="005B224C" w:rsidRPr="000A2A64">
        <w:rPr>
          <w:b/>
          <w:lang w:val="sk-SK"/>
        </w:rPr>
        <w:t>kového hodnotenia</w:t>
      </w:r>
      <w:r w:rsidRPr="000A2A64">
        <w:rPr>
          <w:b/>
          <w:lang w:val="sk-SK"/>
        </w:rPr>
        <w:t>.</w:t>
      </w:r>
      <w:bookmarkEnd w:id="109"/>
      <w:r w:rsidRPr="000A2A64">
        <w:rPr>
          <w:b/>
          <w:lang w:val="sk-SK"/>
        </w:rPr>
        <w:t xml:space="preserve"> </w:t>
      </w:r>
    </w:p>
    <w:p w14:paraId="04D600EB" w14:textId="77777777" w:rsidR="000A2A64" w:rsidRDefault="000A2A64" w:rsidP="000A2A64">
      <w:pPr>
        <w:jc w:val="both"/>
        <w:rPr>
          <w:lang w:val="sk-SK"/>
        </w:rPr>
      </w:pPr>
      <w:bookmarkStart w:id="110" w:name="_Toc37941443"/>
    </w:p>
    <w:p w14:paraId="0919D621" w14:textId="5DCA0A02" w:rsidR="005E1E71" w:rsidRPr="000A2A64" w:rsidRDefault="005E1E71" w:rsidP="000A2A64">
      <w:pPr>
        <w:jc w:val="both"/>
        <w:rPr>
          <w:b/>
          <w:iCs/>
          <w:lang w:val="sk-SK"/>
        </w:rPr>
      </w:pPr>
      <w:r w:rsidRPr="000A2A64">
        <w:rPr>
          <w:lang w:val="sk-SK"/>
        </w:rPr>
        <w:t>V prípade využitia odborného hodnotenia mimo priestorov na diaľku v</w:t>
      </w:r>
      <w:r w:rsidR="00A024D9" w:rsidRPr="000A2A64">
        <w:rPr>
          <w:lang w:val="sk-SK"/>
        </w:rPr>
        <w:t> deň školenia</w:t>
      </w:r>
      <w:r w:rsidRPr="000A2A64">
        <w:rPr>
          <w:lang w:val="sk-SK"/>
        </w:rPr>
        <w:t xml:space="preserve"> </w:t>
      </w:r>
      <w:r w:rsidR="000A2A64" w:rsidRPr="000A2A64">
        <w:rPr>
          <w:iCs/>
          <w:lang w:val="sk-SK"/>
        </w:rPr>
        <w:t>RO odovzdá</w:t>
      </w:r>
      <w:r w:rsidRPr="000A2A64">
        <w:rPr>
          <w:lang w:val="sk-SK"/>
        </w:rPr>
        <w:t xml:space="preserve"> hodnotiteľom</w:t>
      </w:r>
      <w:r w:rsidR="00CB1767" w:rsidRPr="000A2A64">
        <w:rPr>
          <w:lang w:val="sk-SK"/>
        </w:rPr>
        <w:t xml:space="preserve"> kontaktnú </w:t>
      </w:r>
      <w:r w:rsidRPr="000A2A64">
        <w:rPr>
          <w:lang w:val="sk-SK"/>
        </w:rPr>
        <w:t>emailov</w:t>
      </w:r>
      <w:r w:rsidR="00CB1767" w:rsidRPr="000A2A64">
        <w:rPr>
          <w:lang w:val="sk-SK"/>
        </w:rPr>
        <w:t>ú</w:t>
      </w:r>
      <w:r w:rsidRPr="000A2A64">
        <w:rPr>
          <w:lang w:val="sk-SK"/>
        </w:rPr>
        <w:t xml:space="preserve"> adres</w:t>
      </w:r>
      <w:r w:rsidR="00CB1767" w:rsidRPr="000A2A64">
        <w:rPr>
          <w:lang w:val="sk-SK"/>
        </w:rPr>
        <w:t>u</w:t>
      </w:r>
      <w:r w:rsidRPr="000A2A64">
        <w:rPr>
          <w:lang w:val="sk-SK"/>
        </w:rPr>
        <w:t>. Dokumentácia bude hodnotiteľom odovzdaná, v elektronickej forme, resp. je možné túto dokumentáciu zaslať elektronicky na emailovú adresu hodnotiteľa. Takto odovzdaná/zaslaná dokumentácia musí byť v komprimovanom formáte a zabezpečená heslom, ktoré  bude hodnotiteľom oznámené na školení k odbornému hodnoteniu. Tento postup platí do zavedenia plne funkčného spôsobu komunikácie poskytovateľa s odborným hodnotiteľom prostredníctvom ITMS2014+.</w:t>
      </w:r>
      <w:bookmarkEnd w:id="110"/>
    </w:p>
    <w:p w14:paraId="60C58D76" w14:textId="77777777" w:rsidR="000A2A64" w:rsidRDefault="000A2A64" w:rsidP="000A2A64">
      <w:pPr>
        <w:jc w:val="both"/>
        <w:rPr>
          <w:lang w:val="sk-SK"/>
        </w:rPr>
      </w:pPr>
    </w:p>
    <w:p w14:paraId="3F385EBE" w14:textId="77777777" w:rsidR="005E1E71" w:rsidRPr="000A2A64" w:rsidRDefault="005E1E71" w:rsidP="000A2A64">
      <w:pPr>
        <w:jc w:val="both"/>
        <w:rPr>
          <w:b/>
          <w:iCs/>
          <w:lang w:val="sk-SK"/>
        </w:rPr>
      </w:pPr>
      <w:r w:rsidRPr="000A2A64">
        <w:rPr>
          <w:b/>
          <w:lang w:val="sk-SK"/>
        </w:rPr>
        <w:t xml:space="preserve">Kapitola 3.4  v prípade </w:t>
      </w:r>
      <w:r w:rsidR="00CB1767" w:rsidRPr="000A2A64">
        <w:rPr>
          <w:b/>
          <w:lang w:val="sk-SK"/>
        </w:rPr>
        <w:t xml:space="preserve">diaľkového </w:t>
      </w:r>
      <w:r w:rsidRPr="000A2A64">
        <w:rPr>
          <w:b/>
          <w:lang w:val="sk-SK"/>
        </w:rPr>
        <w:t xml:space="preserve">hodnotenia. </w:t>
      </w:r>
    </w:p>
    <w:p w14:paraId="53E8FB71" w14:textId="77777777" w:rsidR="000A2A64" w:rsidRPr="000A2A64" w:rsidRDefault="000A2A64" w:rsidP="000A2A64">
      <w:pPr>
        <w:jc w:val="both"/>
        <w:rPr>
          <w:b/>
          <w:lang w:val="sk-SK"/>
        </w:rPr>
      </w:pPr>
      <w:bookmarkStart w:id="111" w:name="_Toc37941445"/>
    </w:p>
    <w:p w14:paraId="7097860C" w14:textId="480DA422" w:rsidR="004B0491" w:rsidRPr="000A2A64" w:rsidRDefault="005E1E71" w:rsidP="000A2A64">
      <w:pPr>
        <w:jc w:val="both"/>
        <w:rPr>
          <w:b/>
          <w:iCs/>
          <w:lang w:val="sk-SK"/>
        </w:rPr>
      </w:pPr>
      <w:r w:rsidRPr="000A2A64">
        <w:rPr>
          <w:lang w:val="sk-SK"/>
        </w:rPr>
        <w:t>Ak h</w:t>
      </w:r>
      <w:r w:rsidR="00C239F8" w:rsidRPr="000A2A64">
        <w:rPr>
          <w:lang w:val="sk-SK"/>
        </w:rPr>
        <w:t xml:space="preserve">odnotitelia počas odborného hodnotenia zistia, že na posúdenie splnenia odborného hodnotenia je potrebné poskytnúť zo strany žiadateľa doplňujúce informácie, hodnotiteľ oznámi túto skutočnosť emailom </w:t>
      </w:r>
      <w:r w:rsidR="00CB1767" w:rsidRPr="000A2A64">
        <w:rPr>
          <w:lang w:val="sk-SK"/>
        </w:rPr>
        <w:t>RO na určenú kontaktnú adresu</w:t>
      </w:r>
      <w:r w:rsidR="00C239F8" w:rsidRPr="000A2A64">
        <w:rPr>
          <w:lang w:val="sk-SK"/>
        </w:rPr>
        <w:t xml:space="preserve">. </w:t>
      </w:r>
      <w:r w:rsidR="00CB1767" w:rsidRPr="000A2A64">
        <w:rPr>
          <w:lang w:val="sk-SK"/>
        </w:rPr>
        <w:t xml:space="preserve">Ak RO kladne posúdi žiadosť OH o potrebe doplňujúcej </w:t>
      </w:r>
      <w:proofErr w:type="spellStart"/>
      <w:r w:rsidR="00CB1767" w:rsidRPr="000A2A64">
        <w:rPr>
          <w:lang w:val="sk-SK"/>
        </w:rPr>
        <w:t>iinformácie</w:t>
      </w:r>
      <w:proofErr w:type="spellEnd"/>
      <w:r w:rsidR="00CB1767" w:rsidRPr="000A2A64">
        <w:rPr>
          <w:lang w:val="sk-SK"/>
        </w:rPr>
        <w:t xml:space="preserve">, </w:t>
      </w:r>
      <w:r w:rsidR="00C239F8" w:rsidRPr="000A2A64">
        <w:rPr>
          <w:lang w:val="sk-SK"/>
        </w:rPr>
        <w:t>písomne vyzve žiadateľa na doplnenie chýbajúcich informácií a zároveň informuje druhého hodnotiteľa o dožiadaní údajov (pri zachovaní mlčanlivosti o osobných údajoch prvého hodnotiteľa). Poskytovateľ po prijatí doplnených informácii tieto bezodkladne zašle individuálne obom hodnotiteľom vo forme  súboru zabezpečeného heslom</w:t>
      </w:r>
      <w:r w:rsidR="004B0491" w:rsidRPr="000A2A64">
        <w:rPr>
          <w:lang w:val="sk-SK"/>
        </w:rPr>
        <w:t>.</w:t>
      </w:r>
      <w:bookmarkEnd w:id="111"/>
    </w:p>
    <w:p w14:paraId="4B2E067D" w14:textId="77777777" w:rsidR="000A2A64" w:rsidRDefault="000A2A64" w:rsidP="000A2A64">
      <w:pPr>
        <w:jc w:val="both"/>
        <w:rPr>
          <w:lang w:val="sk-SK"/>
        </w:rPr>
      </w:pPr>
      <w:bookmarkStart w:id="112" w:name="_Toc37941446"/>
    </w:p>
    <w:p w14:paraId="7FFE7131" w14:textId="2C02FFFC" w:rsidR="004B0491" w:rsidRPr="000A2A64" w:rsidRDefault="00A3233F" w:rsidP="000A2A64">
      <w:pPr>
        <w:jc w:val="both"/>
        <w:rPr>
          <w:b/>
          <w:lang w:val="sk-SK"/>
        </w:rPr>
      </w:pPr>
      <w:r w:rsidRPr="000A2A64">
        <w:rPr>
          <w:b/>
          <w:lang w:val="sk-SK"/>
        </w:rPr>
        <w:t>Kapitola</w:t>
      </w:r>
      <w:r w:rsidR="00204A94" w:rsidRPr="000A2A64">
        <w:rPr>
          <w:b/>
          <w:lang w:val="sk-SK"/>
        </w:rPr>
        <w:t xml:space="preserve"> 3.5 </w:t>
      </w:r>
      <w:r w:rsidR="004B0491" w:rsidRPr="000A2A64">
        <w:rPr>
          <w:b/>
          <w:lang w:val="sk-SK"/>
        </w:rPr>
        <w:t xml:space="preserve"> v prípade </w:t>
      </w:r>
      <w:r w:rsidR="00CB1767" w:rsidRPr="000A2A64">
        <w:rPr>
          <w:b/>
          <w:lang w:val="sk-SK"/>
        </w:rPr>
        <w:t xml:space="preserve">diaľkového </w:t>
      </w:r>
      <w:r w:rsidRPr="000A2A64">
        <w:rPr>
          <w:b/>
          <w:lang w:val="sk-SK"/>
        </w:rPr>
        <w:t>hodnotenia.</w:t>
      </w:r>
      <w:bookmarkEnd w:id="112"/>
    </w:p>
    <w:p w14:paraId="5F49684C" w14:textId="4E5E86A4" w:rsidR="004B0491" w:rsidRDefault="004B0491" w:rsidP="000A2A64">
      <w:pPr>
        <w:spacing w:before="120"/>
        <w:jc w:val="both"/>
      </w:pPr>
      <w:r>
        <w:t>V </w:t>
      </w:r>
      <w:proofErr w:type="spellStart"/>
      <w:r>
        <w:t>prípade</w:t>
      </w:r>
      <w:proofErr w:type="spellEnd"/>
      <w:r>
        <w:t xml:space="preserve">, </w:t>
      </w:r>
      <w:proofErr w:type="spellStart"/>
      <w:r w:rsidR="00A3233F">
        <w:t>že</w:t>
      </w:r>
      <w:proofErr w:type="spellEnd"/>
      <w:r w:rsidR="00A3233F">
        <w:t xml:space="preserve"> </w:t>
      </w:r>
      <w:proofErr w:type="spellStart"/>
      <w:r w:rsidR="00A3233F">
        <w:t>obaja</w:t>
      </w:r>
      <w:proofErr w:type="spellEnd"/>
      <w:r w:rsidR="00A3233F">
        <w:t xml:space="preserve"> </w:t>
      </w:r>
      <w:proofErr w:type="spellStart"/>
      <w:r w:rsidR="00A3233F">
        <w:t>odborní</w:t>
      </w:r>
      <w:proofErr w:type="spellEnd"/>
      <w:r w:rsidR="00A3233F">
        <w:t xml:space="preserve"> </w:t>
      </w:r>
      <w:proofErr w:type="spellStart"/>
      <w:r w:rsidR="00A3233F">
        <w:t>hodnotitelia</w:t>
      </w:r>
      <w:proofErr w:type="spellEnd"/>
      <w:r w:rsidR="00A3233F">
        <w:t xml:space="preserve"> </w:t>
      </w:r>
      <w:proofErr w:type="spellStart"/>
      <w:r w:rsidR="00A3233F">
        <w:t>zašlú</w:t>
      </w:r>
      <w:proofErr w:type="spellEnd"/>
      <w:r w:rsidR="00A3233F">
        <w:t xml:space="preserve"> </w:t>
      </w:r>
      <w:proofErr w:type="spellStart"/>
      <w:r w:rsidR="00612487">
        <w:t>emailom</w:t>
      </w:r>
      <w:proofErr w:type="spellEnd"/>
      <w:r w:rsidR="00612487">
        <w:t xml:space="preserve"> </w:t>
      </w:r>
      <w:proofErr w:type="spellStart"/>
      <w:r w:rsidR="00A3233F">
        <w:t>riadne</w:t>
      </w:r>
      <w:proofErr w:type="spellEnd"/>
      <w:r w:rsidR="00A3233F">
        <w:t xml:space="preserve"> </w:t>
      </w:r>
      <w:proofErr w:type="spellStart"/>
      <w:r w:rsidR="00A3233F">
        <w:t>vyplnený</w:t>
      </w:r>
      <w:proofErr w:type="spellEnd"/>
      <w:r w:rsidR="00A31F4A">
        <w:t xml:space="preserve"> </w:t>
      </w:r>
      <w:proofErr w:type="spellStart"/>
      <w:r w:rsidR="001D2B6B">
        <w:t>individuálny</w:t>
      </w:r>
      <w:proofErr w:type="spellEnd"/>
      <w:r w:rsidR="001D2B6B">
        <w:t xml:space="preserve"> </w:t>
      </w:r>
      <w:proofErr w:type="spellStart"/>
      <w:r w:rsidR="001D2B6B">
        <w:t>hodnotiaci</w:t>
      </w:r>
      <w:proofErr w:type="spellEnd"/>
      <w:r w:rsidR="001D2B6B">
        <w:t xml:space="preserve"> </w:t>
      </w:r>
      <w:proofErr w:type="spellStart"/>
      <w:r w:rsidR="001D2B6B">
        <w:t>hárok</w:t>
      </w:r>
      <w:proofErr w:type="spellEnd"/>
      <w:r>
        <w:t xml:space="preserve">, </w:t>
      </w:r>
      <w:proofErr w:type="spellStart"/>
      <w:r>
        <w:t>poverený</w:t>
      </w:r>
      <w:proofErr w:type="spellEnd"/>
      <w:r>
        <w:t xml:space="preserve"> </w:t>
      </w:r>
      <w:proofErr w:type="spellStart"/>
      <w:r>
        <w:t>zamestnanec</w:t>
      </w:r>
      <w:proofErr w:type="spellEnd"/>
      <w:r>
        <w:t xml:space="preserve"> </w:t>
      </w:r>
      <w:r w:rsidR="00A31F4A">
        <w:t>RO</w:t>
      </w:r>
      <w:r>
        <w:t xml:space="preserve"> </w:t>
      </w:r>
      <w:r w:rsidR="00A3233F" w:rsidRPr="001D3C52">
        <w:rPr>
          <w:lang w:val="sk-SK"/>
        </w:rPr>
        <w:t>ich vyzve</w:t>
      </w:r>
      <w:r w:rsidR="00A024D9">
        <w:rPr>
          <w:lang w:val="sk-SK"/>
        </w:rPr>
        <w:t xml:space="preserve"> na </w:t>
      </w:r>
      <w:r w:rsidRPr="001D3C52">
        <w:rPr>
          <w:lang w:val="sk-SK"/>
        </w:rPr>
        <w:t>doručenie</w:t>
      </w:r>
      <w:r w:rsidR="00A31F4A">
        <w:rPr>
          <w:lang w:val="sk-SK"/>
        </w:rPr>
        <w:t xml:space="preserve"> </w:t>
      </w:r>
      <w:r w:rsidRPr="001D3C52">
        <w:rPr>
          <w:lang w:val="sk-SK"/>
        </w:rPr>
        <w:t>p</w:t>
      </w:r>
      <w:r w:rsidR="001D2B6B" w:rsidRPr="001D2B6B">
        <w:rPr>
          <w:lang w:val="sk-SK"/>
        </w:rPr>
        <w:t xml:space="preserve">odpísaných individuálnych hodnotiacich hárkov </w:t>
      </w:r>
      <w:r w:rsidR="00A3233F" w:rsidRPr="001D3C52">
        <w:rPr>
          <w:lang w:val="sk-SK"/>
        </w:rPr>
        <w:t xml:space="preserve">a súčasne </w:t>
      </w:r>
      <w:r w:rsidRPr="001D3C52">
        <w:rPr>
          <w:lang w:val="sk-SK"/>
        </w:rPr>
        <w:t xml:space="preserve">vyzve oboch hodnotiteľov na vypracovanie </w:t>
      </w:r>
      <w:r w:rsidR="001D2B6B" w:rsidRPr="001D2B6B">
        <w:rPr>
          <w:lang w:val="sk-SK"/>
        </w:rPr>
        <w:t>spoločného hodnotiaceho</w:t>
      </w:r>
      <w:r w:rsidR="001D2B6B">
        <w:rPr>
          <w:lang w:val="sk-SK"/>
        </w:rPr>
        <w:t xml:space="preserve"> hárku</w:t>
      </w:r>
      <w:r w:rsidR="00A3233F" w:rsidRPr="001D3C52">
        <w:rPr>
          <w:lang w:val="sk-SK"/>
        </w:rPr>
        <w:t>, pričom</w:t>
      </w:r>
      <w:r w:rsidRPr="001D3C52">
        <w:rPr>
          <w:lang w:val="sk-SK"/>
        </w:rPr>
        <w:t xml:space="preserve"> im poskytne kontaktné údaje, týkajúce sa druhého hodnotiteľa v rozsahu </w:t>
      </w:r>
      <w:r w:rsidR="00A31F4A">
        <w:rPr>
          <w:lang w:val="sk-SK"/>
        </w:rPr>
        <w:t>–</w:t>
      </w:r>
      <w:r w:rsidRPr="001D3C52">
        <w:rPr>
          <w:lang w:val="sk-SK"/>
        </w:rPr>
        <w:t xml:space="preserve"> </w:t>
      </w:r>
      <w:r w:rsidR="00A31F4A" w:rsidRPr="00A31F4A">
        <w:rPr>
          <w:lang w:val="sk-SK"/>
        </w:rPr>
        <w:t>emailov</w:t>
      </w:r>
      <w:r w:rsidR="00612487">
        <w:rPr>
          <w:lang w:val="sk-SK"/>
        </w:rPr>
        <w:t>á</w:t>
      </w:r>
      <w:r w:rsidR="00A31F4A" w:rsidRPr="00A31F4A">
        <w:rPr>
          <w:lang w:val="sk-SK"/>
        </w:rPr>
        <w:t xml:space="preserve"> </w:t>
      </w:r>
      <w:r w:rsidR="00A31F4A">
        <w:rPr>
          <w:lang w:val="sk-SK"/>
        </w:rPr>
        <w:t>adres</w:t>
      </w:r>
      <w:r w:rsidR="00612487">
        <w:rPr>
          <w:lang w:val="sk-SK"/>
        </w:rPr>
        <w:t>a</w:t>
      </w:r>
      <w:r w:rsidRPr="001D3C52">
        <w:rPr>
          <w:lang w:val="sk-SK"/>
        </w:rPr>
        <w:t xml:space="preserve">, </w:t>
      </w:r>
      <w:bookmarkStart w:id="113" w:name="_Ref14266006"/>
      <w:r w:rsidRPr="001D3C52">
        <w:rPr>
          <w:lang w:val="sk-SK"/>
        </w:rPr>
        <w:t>Po spracovaní spoločného hodnotiaceho hárku si hodnotitelia vzájomne potvr</w:t>
      </w:r>
      <w:r w:rsidR="00853486" w:rsidRPr="001D3C52">
        <w:rPr>
          <w:lang w:val="sk-SK"/>
        </w:rPr>
        <w:t>dia správnosť jeho vypracovania</w:t>
      </w:r>
      <w:r w:rsidRPr="001D3C52">
        <w:rPr>
          <w:lang w:val="sk-SK"/>
        </w:rPr>
        <w:t xml:space="preserve">. Spoločné hodnotiace hárky sú </w:t>
      </w:r>
      <w:r w:rsidR="00612487">
        <w:rPr>
          <w:lang w:val="sk-SK"/>
        </w:rPr>
        <w:t>hodnotitelia</w:t>
      </w:r>
      <w:r w:rsidR="00853486" w:rsidRPr="001D3C52">
        <w:rPr>
          <w:lang w:val="sk-SK"/>
        </w:rPr>
        <w:t xml:space="preserve"> povinní</w:t>
      </w:r>
      <w:r w:rsidRPr="001D3C52">
        <w:rPr>
          <w:lang w:val="sk-SK"/>
        </w:rPr>
        <w:t xml:space="preserve"> zasielať poverenému zamestnancovi poskytovateľa priebežne po vypracovaní</w:t>
      </w:r>
      <w:r w:rsidRPr="009B1E84">
        <w:t>,</w:t>
      </w:r>
      <w:r>
        <w:t xml:space="preserve"> </w:t>
      </w:r>
      <w:proofErr w:type="spellStart"/>
      <w:r>
        <w:t>najneskôr</w:t>
      </w:r>
      <w:proofErr w:type="spellEnd"/>
      <w:r>
        <w:t xml:space="preserve"> </w:t>
      </w:r>
      <w:proofErr w:type="spellStart"/>
      <w:r>
        <w:t>však</w:t>
      </w:r>
      <w:proofErr w:type="spellEnd"/>
      <w:r>
        <w:t xml:space="preserve"> do </w:t>
      </w:r>
      <w:proofErr w:type="spellStart"/>
      <w:r>
        <w:t>termínu</w:t>
      </w:r>
      <w:proofErr w:type="spellEnd"/>
      <w:r w:rsidRPr="001F2D96">
        <w:t xml:space="preserve"> </w:t>
      </w:r>
      <w:proofErr w:type="spellStart"/>
      <w:r>
        <w:t>stanoveného</w:t>
      </w:r>
      <w:proofErr w:type="spellEnd"/>
      <w:r>
        <w:t xml:space="preserve"> </w:t>
      </w:r>
      <w:proofErr w:type="spellStart"/>
      <w:r>
        <w:t>poskytovateľom</w:t>
      </w:r>
      <w:proofErr w:type="spellEnd"/>
      <w:r>
        <w:t>.</w:t>
      </w:r>
      <w:bookmarkEnd w:id="113"/>
      <w:r w:rsidR="00612487">
        <w:t xml:space="preserve"> </w:t>
      </w:r>
    </w:p>
    <w:p w14:paraId="1E33236C" w14:textId="77777777" w:rsidR="004B0491" w:rsidRDefault="004B0491" w:rsidP="001D3C52">
      <w:pPr>
        <w:pStyle w:val="Odsekzoznamu"/>
        <w:spacing w:before="120"/>
        <w:ind w:left="0"/>
        <w:contextualSpacing w:val="0"/>
        <w:jc w:val="both"/>
      </w:pPr>
      <w:r w:rsidRPr="005220DD">
        <w:t>V </w:t>
      </w:r>
      <w:proofErr w:type="spellStart"/>
      <w:r w:rsidRPr="005220DD">
        <w:t>prípade</w:t>
      </w:r>
      <w:proofErr w:type="spellEnd"/>
      <w:r w:rsidRPr="005220DD">
        <w:t xml:space="preserve">, </w:t>
      </w:r>
      <w:proofErr w:type="spellStart"/>
      <w:r w:rsidRPr="005220DD">
        <w:t>že</w:t>
      </w:r>
      <w:proofErr w:type="spellEnd"/>
      <w:r w:rsidRPr="005220DD">
        <w:t xml:space="preserve"> </w:t>
      </w:r>
      <w:proofErr w:type="spellStart"/>
      <w:r>
        <w:t>príslušný</w:t>
      </w:r>
      <w:proofErr w:type="spellEnd"/>
      <w:r w:rsidRPr="005220DD">
        <w:t xml:space="preserve"> </w:t>
      </w:r>
      <w:proofErr w:type="spellStart"/>
      <w:r w:rsidRPr="005220DD">
        <w:t>zamestnanec</w:t>
      </w:r>
      <w:proofErr w:type="spellEnd"/>
      <w:r w:rsidRPr="005220DD">
        <w:t xml:space="preserve"> </w:t>
      </w:r>
      <w:proofErr w:type="spellStart"/>
      <w:r w:rsidRPr="005220DD">
        <w:t>poskytovateľa</w:t>
      </w:r>
      <w:proofErr w:type="spellEnd"/>
      <w:r w:rsidRPr="005220DD">
        <w:t xml:space="preserve"> </w:t>
      </w:r>
      <w:proofErr w:type="spellStart"/>
      <w:r w:rsidRPr="005220DD">
        <w:t>pri</w:t>
      </w:r>
      <w:proofErr w:type="spellEnd"/>
      <w:r w:rsidRPr="005220DD">
        <w:t xml:space="preserve"> </w:t>
      </w:r>
      <w:proofErr w:type="spellStart"/>
      <w:r w:rsidRPr="005220DD">
        <w:t>formálnej</w:t>
      </w:r>
      <w:proofErr w:type="spellEnd"/>
      <w:r w:rsidRPr="005220DD">
        <w:t xml:space="preserve"> </w:t>
      </w:r>
      <w:proofErr w:type="spellStart"/>
      <w:r w:rsidRPr="005220DD">
        <w:t>kontrole</w:t>
      </w:r>
      <w:proofErr w:type="spellEnd"/>
      <w:r>
        <w:t xml:space="preserve"> </w:t>
      </w:r>
      <w:proofErr w:type="spellStart"/>
      <w:r>
        <w:t>elektronickej</w:t>
      </w:r>
      <w:proofErr w:type="spellEnd"/>
      <w:r>
        <w:t xml:space="preserve"> </w:t>
      </w:r>
      <w:proofErr w:type="spellStart"/>
      <w:r>
        <w:t>verzie</w:t>
      </w:r>
      <w:proofErr w:type="spellEnd"/>
      <w:r w:rsidRPr="005220DD">
        <w:t xml:space="preserve"> </w:t>
      </w:r>
      <w:proofErr w:type="spellStart"/>
      <w:r w:rsidRPr="005220DD">
        <w:t>spoločného</w:t>
      </w:r>
      <w:proofErr w:type="spellEnd"/>
      <w:r w:rsidRPr="005220DD">
        <w:t xml:space="preserve"> </w:t>
      </w:r>
      <w:proofErr w:type="spellStart"/>
      <w:r w:rsidRPr="005220DD">
        <w:t>hodnotiaceho</w:t>
      </w:r>
      <w:proofErr w:type="spellEnd"/>
      <w:r w:rsidRPr="005220DD">
        <w:t xml:space="preserve"> </w:t>
      </w:r>
      <w:proofErr w:type="spellStart"/>
      <w:r w:rsidRPr="005220DD">
        <w:t>hárku</w:t>
      </w:r>
      <w:proofErr w:type="spellEnd"/>
      <w:r w:rsidRPr="005220DD">
        <w:t xml:space="preserve"> </w:t>
      </w:r>
      <w:proofErr w:type="spellStart"/>
      <w:r w:rsidRPr="005220DD">
        <w:t>zistí</w:t>
      </w:r>
      <w:proofErr w:type="spellEnd"/>
      <w:r w:rsidRPr="005220DD">
        <w:t xml:space="preserve">, </w:t>
      </w:r>
      <w:proofErr w:type="spellStart"/>
      <w:r w:rsidRPr="005220DD">
        <w:t>že</w:t>
      </w:r>
      <w:proofErr w:type="spellEnd"/>
      <w:r w:rsidRPr="005220DD">
        <w:t xml:space="preserve"> </w:t>
      </w:r>
      <w:proofErr w:type="spellStart"/>
      <w:r w:rsidRPr="005220DD">
        <w:t>nie</w:t>
      </w:r>
      <w:proofErr w:type="spellEnd"/>
      <w:r w:rsidRPr="005220DD">
        <w:t xml:space="preserve"> </w:t>
      </w:r>
      <w:proofErr w:type="spellStart"/>
      <w:r w:rsidRPr="005220DD">
        <w:t>sú</w:t>
      </w:r>
      <w:proofErr w:type="spellEnd"/>
      <w:r w:rsidRPr="005220DD">
        <w:t xml:space="preserve"> </w:t>
      </w:r>
      <w:proofErr w:type="spellStart"/>
      <w:r w:rsidRPr="005220DD">
        <w:t>všetky</w:t>
      </w:r>
      <w:proofErr w:type="spellEnd"/>
      <w:r w:rsidRPr="005220DD">
        <w:t xml:space="preserve"> </w:t>
      </w:r>
      <w:proofErr w:type="spellStart"/>
      <w:r w:rsidRPr="005220DD">
        <w:t>kritériá</w:t>
      </w:r>
      <w:proofErr w:type="spellEnd"/>
      <w:r w:rsidRPr="005220DD">
        <w:t xml:space="preserve"> </w:t>
      </w:r>
      <w:proofErr w:type="spellStart"/>
      <w:r w:rsidRPr="005220DD">
        <w:t>vyhodnotené</w:t>
      </w:r>
      <w:proofErr w:type="spellEnd"/>
      <w:r w:rsidRPr="005220DD">
        <w:t xml:space="preserve">, resp. </w:t>
      </w:r>
      <w:proofErr w:type="spellStart"/>
      <w:r w:rsidRPr="005220DD">
        <w:t>slovný</w:t>
      </w:r>
      <w:proofErr w:type="spellEnd"/>
      <w:r w:rsidRPr="005220DD">
        <w:t xml:space="preserve"> </w:t>
      </w:r>
      <w:proofErr w:type="spellStart"/>
      <w:r w:rsidRPr="005220DD">
        <w:t>popis</w:t>
      </w:r>
      <w:proofErr w:type="spellEnd"/>
      <w:r w:rsidRPr="005220DD">
        <w:t xml:space="preserve"> </w:t>
      </w:r>
      <w:proofErr w:type="spellStart"/>
      <w:r>
        <w:t>zdôvodnenia</w:t>
      </w:r>
      <w:proofErr w:type="spellEnd"/>
      <w:r>
        <w:t xml:space="preserve"> </w:t>
      </w:r>
      <w:proofErr w:type="spellStart"/>
      <w:r w:rsidRPr="005220DD">
        <w:t>nie</w:t>
      </w:r>
      <w:proofErr w:type="spellEnd"/>
      <w:r w:rsidRPr="005220DD">
        <w:t xml:space="preserve"> je </w:t>
      </w:r>
      <w:proofErr w:type="spellStart"/>
      <w:r w:rsidR="00A024D9" w:rsidRPr="005220DD">
        <w:t>dostatočn</w:t>
      </w:r>
      <w:r w:rsidR="00A024D9">
        <w:t>ý</w:t>
      </w:r>
      <w:proofErr w:type="spellEnd"/>
      <w:r w:rsidR="00A024D9" w:rsidRPr="005220DD">
        <w:t>,</w:t>
      </w:r>
      <w:r w:rsidRPr="005220DD">
        <w:t xml:space="preserve"> </w:t>
      </w:r>
      <w:proofErr w:type="spellStart"/>
      <w:r w:rsidRPr="005220DD">
        <w:t>vyzve</w:t>
      </w:r>
      <w:proofErr w:type="spellEnd"/>
      <w:r>
        <w:t xml:space="preserve"> </w:t>
      </w:r>
      <w:proofErr w:type="spellStart"/>
      <w:r>
        <w:t>oboch</w:t>
      </w:r>
      <w:proofErr w:type="spellEnd"/>
      <w:r>
        <w:t xml:space="preserve"> </w:t>
      </w:r>
      <w:proofErr w:type="spellStart"/>
      <w:r>
        <w:t>hodnotiteľov</w:t>
      </w:r>
      <w:proofErr w:type="spellEnd"/>
      <w:r w:rsidR="00612487">
        <w:t xml:space="preserve"> </w:t>
      </w:r>
      <w:proofErr w:type="spellStart"/>
      <w:proofErr w:type="gramStart"/>
      <w:r w:rsidR="00612487">
        <w:t>na</w:t>
      </w:r>
      <w:proofErr w:type="spellEnd"/>
      <w:proofErr w:type="gramEnd"/>
      <w:r w:rsidR="00612487">
        <w:t xml:space="preserve"> </w:t>
      </w:r>
      <w:proofErr w:type="spellStart"/>
      <w:r w:rsidR="00612487">
        <w:t>nápravu</w:t>
      </w:r>
      <w:proofErr w:type="spellEnd"/>
      <w:r w:rsidR="00612487">
        <w:t xml:space="preserve">, a to </w:t>
      </w:r>
      <w:proofErr w:type="spellStart"/>
      <w:r w:rsidR="00612487">
        <w:t>dopracovaním</w:t>
      </w:r>
      <w:proofErr w:type="spellEnd"/>
      <w:r w:rsidR="00612487">
        <w:t xml:space="preserve"> </w:t>
      </w:r>
      <w:proofErr w:type="spellStart"/>
      <w:r w:rsidR="00612487">
        <w:t>alebo</w:t>
      </w:r>
      <w:proofErr w:type="spellEnd"/>
      <w:r w:rsidRPr="005220DD">
        <w:t xml:space="preserve"> </w:t>
      </w:r>
      <w:proofErr w:type="spellStart"/>
      <w:r w:rsidRPr="005220DD">
        <w:t>prepracovaním</w:t>
      </w:r>
      <w:proofErr w:type="spellEnd"/>
      <w:r w:rsidRPr="005220DD">
        <w:t xml:space="preserve"> </w:t>
      </w:r>
      <w:proofErr w:type="spellStart"/>
      <w:r>
        <w:t>spoločného</w:t>
      </w:r>
      <w:proofErr w:type="spellEnd"/>
      <w:r>
        <w:t xml:space="preserve"> </w:t>
      </w:r>
      <w:proofErr w:type="spellStart"/>
      <w:r>
        <w:t>hodnotiaceho</w:t>
      </w:r>
      <w:proofErr w:type="spellEnd"/>
      <w:r>
        <w:t xml:space="preserve"> </w:t>
      </w:r>
      <w:proofErr w:type="spellStart"/>
      <w:r>
        <w:t>hárku</w:t>
      </w:r>
      <w:proofErr w:type="spellEnd"/>
      <w:r>
        <w:t xml:space="preserve">, </w:t>
      </w:r>
      <w:proofErr w:type="spellStart"/>
      <w:r>
        <w:t>pričom</w:t>
      </w:r>
      <w:proofErr w:type="spellEnd"/>
      <w:r>
        <w:t xml:space="preserve"> </w:t>
      </w:r>
      <w:proofErr w:type="spellStart"/>
      <w:r>
        <w:t>určí</w:t>
      </w:r>
      <w:proofErr w:type="spellEnd"/>
      <w:r>
        <w:t xml:space="preserve"> </w:t>
      </w:r>
      <w:proofErr w:type="spellStart"/>
      <w:r>
        <w:t>primeranú</w:t>
      </w:r>
      <w:proofErr w:type="spellEnd"/>
      <w:r>
        <w:t xml:space="preserve"> </w:t>
      </w:r>
      <w:proofErr w:type="spellStart"/>
      <w:r>
        <w:t>lehotu</w:t>
      </w:r>
      <w:proofErr w:type="spellEnd"/>
      <w:r>
        <w:t>.</w:t>
      </w:r>
    </w:p>
    <w:p w14:paraId="2AE2AAB8" w14:textId="77777777" w:rsidR="004B0491" w:rsidRDefault="004B0491" w:rsidP="001D3C52">
      <w:pPr>
        <w:pStyle w:val="Odsekzoznamu"/>
        <w:spacing w:before="120"/>
        <w:ind w:left="0"/>
        <w:contextualSpacing w:val="0"/>
        <w:jc w:val="both"/>
      </w:pPr>
      <w:bookmarkStart w:id="114" w:name="_Ref14179230"/>
      <w:proofErr w:type="spellStart"/>
      <w:r>
        <w:t>Zamestnanec</w:t>
      </w:r>
      <w:proofErr w:type="spellEnd"/>
      <w:r>
        <w:t xml:space="preserve"> </w:t>
      </w:r>
      <w:proofErr w:type="spellStart"/>
      <w:r>
        <w:t>poskytovateľa</w:t>
      </w:r>
      <w:proofErr w:type="spellEnd"/>
      <w:r>
        <w:t xml:space="preserve"> </w:t>
      </w:r>
      <w:proofErr w:type="spellStart"/>
      <w:r>
        <w:t>vykoná</w:t>
      </w:r>
      <w:proofErr w:type="spellEnd"/>
      <w:r>
        <w:t xml:space="preserve"> </w:t>
      </w:r>
      <w:proofErr w:type="spellStart"/>
      <w:r>
        <w:t>opätovnú</w:t>
      </w:r>
      <w:proofErr w:type="spellEnd"/>
      <w:r>
        <w:t xml:space="preserve"> </w:t>
      </w:r>
      <w:proofErr w:type="spellStart"/>
      <w:r>
        <w:t>formálnu</w:t>
      </w:r>
      <w:proofErr w:type="spellEnd"/>
      <w:r>
        <w:t xml:space="preserve"> </w:t>
      </w:r>
      <w:proofErr w:type="spellStart"/>
      <w:r w:rsidRPr="005220DD">
        <w:t>kontrolu</w:t>
      </w:r>
      <w:proofErr w:type="spellEnd"/>
      <w:r w:rsidRPr="005220DD">
        <w:t xml:space="preserve"> </w:t>
      </w:r>
      <w:proofErr w:type="spellStart"/>
      <w:r>
        <w:t>dopracovanej</w:t>
      </w:r>
      <w:proofErr w:type="spellEnd"/>
      <w:r>
        <w:t>/</w:t>
      </w:r>
      <w:proofErr w:type="spellStart"/>
      <w:r>
        <w:t>prepracovanej</w:t>
      </w:r>
      <w:proofErr w:type="spellEnd"/>
      <w:r>
        <w:t xml:space="preserve"> </w:t>
      </w:r>
      <w:proofErr w:type="spellStart"/>
      <w:r>
        <w:t>elektronickej</w:t>
      </w:r>
      <w:proofErr w:type="spellEnd"/>
      <w:r>
        <w:t xml:space="preserve"> </w:t>
      </w:r>
      <w:proofErr w:type="spellStart"/>
      <w:r>
        <w:t>verzie</w:t>
      </w:r>
      <w:proofErr w:type="spellEnd"/>
      <w:r>
        <w:t xml:space="preserve"> </w:t>
      </w:r>
      <w:proofErr w:type="spellStart"/>
      <w:r w:rsidR="001D2B6B">
        <w:t>spoločného</w:t>
      </w:r>
      <w:proofErr w:type="spellEnd"/>
      <w:r w:rsidR="001D2B6B">
        <w:t xml:space="preserve"> </w:t>
      </w:r>
      <w:proofErr w:type="spellStart"/>
      <w:r w:rsidR="001D2B6B">
        <w:t>hodnotiaceho</w:t>
      </w:r>
      <w:proofErr w:type="spellEnd"/>
      <w:r w:rsidR="001D2B6B">
        <w:t xml:space="preserve"> </w:t>
      </w:r>
      <w:proofErr w:type="spellStart"/>
      <w:r w:rsidR="001D2B6B">
        <w:t>hárku</w:t>
      </w:r>
      <w:proofErr w:type="spellEnd"/>
      <w:r>
        <w:t>. V </w:t>
      </w:r>
      <w:proofErr w:type="spellStart"/>
      <w:r>
        <w:t>prípade</w:t>
      </w:r>
      <w:proofErr w:type="spellEnd"/>
      <w:r>
        <w:t xml:space="preserve">, </w:t>
      </w:r>
      <w:proofErr w:type="spellStart"/>
      <w:r>
        <w:t>že</w:t>
      </w:r>
      <w:proofErr w:type="spellEnd"/>
      <w:r>
        <w:t xml:space="preserve"> je </w:t>
      </w:r>
      <w:proofErr w:type="spellStart"/>
      <w:r w:rsidR="001D2B6B">
        <w:t>spoločný</w:t>
      </w:r>
      <w:proofErr w:type="spellEnd"/>
      <w:r w:rsidR="001D2B6B">
        <w:t xml:space="preserve"> </w:t>
      </w:r>
      <w:proofErr w:type="spellStart"/>
      <w:r w:rsidR="001D2B6B">
        <w:t>hodnotiaci</w:t>
      </w:r>
      <w:proofErr w:type="spellEnd"/>
      <w:r w:rsidR="001D2B6B">
        <w:t xml:space="preserve"> </w:t>
      </w:r>
      <w:proofErr w:type="spellStart"/>
      <w:r w:rsidR="001D2B6B">
        <w:t>hárok</w:t>
      </w:r>
      <w:proofErr w:type="spellEnd"/>
      <w:r>
        <w:t xml:space="preserve"> </w:t>
      </w:r>
      <w:proofErr w:type="spellStart"/>
      <w:r>
        <w:t>vypracovaný</w:t>
      </w:r>
      <w:proofErr w:type="spellEnd"/>
      <w:r>
        <w:t xml:space="preserve"> v </w:t>
      </w:r>
      <w:proofErr w:type="spellStart"/>
      <w:r>
        <w:t>súlade</w:t>
      </w:r>
      <w:proofErr w:type="spellEnd"/>
      <w:r>
        <w:t xml:space="preserve"> s </w:t>
      </w:r>
      <w:proofErr w:type="spellStart"/>
      <w:r>
        <w:t>príručkou</w:t>
      </w:r>
      <w:proofErr w:type="spellEnd"/>
      <w:r>
        <w:t xml:space="preserve">, </w:t>
      </w:r>
      <w:proofErr w:type="spellStart"/>
      <w:r>
        <w:t>príslušný</w:t>
      </w:r>
      <w:proofErr w:type="spellEnd"/>
      <w:r>
        <w:t xml:space="preserve"> </w:t>
      </w:r>
      <w:proofErr w:type="spellStart"/>
      <w:r>
        <w:t>zamestnanec</w:t>
      </w:r>
      <w:proofErr w:type="spellEnd"/>
      <w:r>
        <w:t xml:space="preserve"> </w:t>
      </w:r>
      <w:proofErr w:type="spellStart"/>
      <w:r>
        <w:t>poskytovateľa</w:t>
      </w:r>
      <w:proofErr w:type="spellEnd"/>
      <w:r>
        <w:t xml:space="preserve"> o tom </w:t>
      </w:r>
      <w:proofErr w:type="spellStart"/>
      <w:r>
        <w:t>informuje</w:t>
      </w:r>
      <w:proofErr w:type="spellEnd"/>
      <w:r>
        <w:t xml:space="preserve"> </w:t>
      </w:r>
      <w:proofErr w:type="spellStart"/>
      <w:r>
        <w:t>oboch</w:t>
      </w:r>
      <w:proofErr w:type="spellEnd"/>
      <w:r>
        <w:t xml:space="preserve"> </w:t>
      </w:r>
      <w:proofErr w:type="spellStart"/>
      <w:r>
        <w:t>hodnotiteľov</w:t>
      </w:r>
      <w:proofErr w:type="spellEnd"/>
      <w:r>
        <w:t xml:space="preserve"> a </w:t>
      </w:r>
      <w:proofErr w:type="spellStart"/>
      <w:r>
        <w:t>vyzve</w:t>
      </w:r>
      <w:proofErr w:type="spellEnd"/>
      <w:r>
        <w:t xml:space="preserve"> </w:t>
      </w:r>
      <w:proofErr w:type="spellStart"/>
      <w:r w:rsidR="00204A94">
        <w:t>ich</w:t>
      </w:r>
      <w:proofErr w:type="spellEnd"/>
      <w:r>
        <w:t xml:space="preserve"> </w:t>
      </w:r>
      <w:proofErr w:type="spellStart"/>
      <w:proofErr w:type="gramStart"/>
      <w:r>
        <w:t>na</w:t>
      </w:r>
      <w:proofErr w:type="spellEnd"/>
      <w:proofErr w:type="gramEnd"/>
      <w:r>
        <w:t xml:space="preserve"> </w:t>
      </w:r>
      <w:proofErr w:type="spellStart"/>
      <w:r>
        <w:t>doručenie</w:t>
      </w:r>
      <w:proofErr w:type="spellEnd"/>
      <w:r>
        <w:t xml:space="preserve"> </w:t>
      </w:r>
      <w:proofErr w:type="spellStart"/>
      <w:r>
        <w:t>podpísané</w:t>
      </w:r>
      <w:r w:rsidR="00204A94">
        <w:t>ho</w:t>
      </w:r>
      <w:proofErr w:type="spellEnd"/>
      <w:r w:rsidR="00204A94">
        <w:t xml:space="preserve"> </w:t>
      </w:r>
      <w:proofErr w:type="spellStart"/>
      <w:r w:rsidR="003C0093">
        <w:t>spoločného</w:t>
      </w:r>
      <w:proofErr w:type="spellEnd"/>
      <w:r w:rsidR="003C0093">
        <w:t xml:space="preserve"> </w:t>
      </w:r>
      <w:proofErr w:type="spellStart"/>
      <w:r w:rsidR="003C0093">
        <w:t>hodnotiaceho</w:t>
      </w:r>
      <w:proofErr w:type="spellEnd"/>
      <w:r w:rsidR="003C0093">
        <w:t xml:space="preserve"> </w:t>
      </w:r>
      <w:proofErr w:type="spellStart"/>
      <w:r w:rsidR="003C0093">
        <w:t>hárku</w:t>
      </w:r>
      <w:proofErr w:type="spellEnd"/>
      <w:r w:rsidR="00204A94">
        <w:t xml:space="preserve"> </w:t>
      </w:r>
      <w:proofErr w:type="spellStart"/>
      <w:r w:rsidR="00204A94">
        <w:t>na</w:t>
      </w:r>
      <w:proofErr w:type="spellEnd"/>
      <w:r w:rsidR="00204A94">
        <w:t xml:space="preserve"> </w:t>
      </w:r>
      <w:proofErr w:type="spellStart"/>
      <w:r w:rsidR="00204A94">
        <w:t>adresu</w:t>
      </w:r>
      <w:proofErr w:type="spellEnd"/>
      <w:r w:rsidR="00204A94">
        <w:t xml:space="preserve"> </w:t>
      </w:r>
      <w:proofErr w:type="spellStart"/>
      <w:r w:rsidR="00204A94">
        <w:t>poskytovateľa</w:t>
      </w:r>
      <w:proofErr w:type="spellEnd"/>
      <w:r w:rsidR="00204A94">
        <w:t xml:space="preserve"> v </w:t>
      </w:r>
      <w:proofErr w:type="spellStart"/>
      <w:r w:rsidR="00204A94">
        <w:t>primeranej</w:t>
      </w:r>
      <w:proofErr w:type="spellEnd"/>
      <w:r w:rsidR="00204A94">
        <w:t xml:space="preserve"> </w:t>
      </w:r>
      <w:proofErr w:type="spellStart"/>
      <w:r w:rsidR="00204A94">
        <w:t>lehote</w:t>
      </w:r>
      <w:proofErr w:type="spellEnd"/>
      <w:r>
        <w:t>.</w:t>
      </w:r>
      <w:r w:rsidRPr="00681EF6">
        <w:t xml:space="preserve"> </w:t>
      </w:r>
      <w:proofErr w:type="spellStart"/>
      <w:r>
        <w:t>Pri</w:t>
      </w:r>
      <w:proofErr w:type="spellEnd"/>
      <w:r>
        <w:t xml:space="preserve"> </w:t>
      </w:r>
      <w:proofErr w:type="spellStart"/>
      <w:r>
        <w:t>doručovaní</w:t>
      </w:r>
      <w:proofErr w:type="spellEnd"/>
      <w:r>
        <w:t xml:space="preserve"> </w:t>
      </w:r>
      <w:proofErr w:type="spellStart"/>
      <w:r>
        <w:t>poštovou</w:t>
      </w:r>
      <w:proofErr w:type="spellEnd"/>
      <w:r>
        <w:t xml:space="preserve"> </w:t>
      </w:r>
      <w:proofErr w:type="spellStart"/>
      <w:r>
        <w:t>prepravou</w:t>
      </w:r>
      <w:proofErr w:type="spellEnd"/>
      <w:r>
        <w:t xml:space="preserve"> </w:t>
      </w:r>
      <w:proofErr w:type="spellStart"/>
      <w:proofErr w:type="gramStart"/>
      <w:r>
        <w:t>sa</w:t>
      </w:r>
      <w:proofErr w:type="spellEnd"/>
      <w:proofErr w:type="gramEnd"/>
      <w:r>
        <w:t xml:space="preserve"> </w:t>
      </w:r>
      <w:proofErr w:type="spellStart"/>
      <w:r>
        <w:t>využíva</w:t>
      </w:r>
      <w:proofErr w:type="spellEnd"/>
      <w:r>
        <w:t xml:space="preserve"> </w:t>
      </w:r>
      <w:proofErr w:type="spellStart"/>
      <w:r>
        <w:t>doporučená</w:t>
      </w:r>
      <w:proofErr w:type="spellEnd"/>
      <w:r>
        <w:t xml:space="preserve"> </w:t>
      </w:r>
      <w:proofErr w:type="spellStart"/>
      <w:r>
        <w:t>pošta</w:t>
      </w:r>
      <w:proofErr w:type="spellEnd"/>
      <w:r>
        <w:t>.</w:t>
      </w:r>
      <w:bookmarkEnd w:id="114"/>
    </w:p>
    <w:p w14:paraId="54BC2F6E" w14:textId="77777777" w:rsidR="004B0491" w:rsidRPr="000A2A64" w:rsidRDefault="00204A94" w:rsidP="00231143">
      <w:pPr>
        <w:tabs>
          <w:tab w:val="left" w:pos="0"/>
        </w:tabs>
        <w:spacing w:before="120"/>
        <w:jc w:val="both"/>
        <w:rPr>
          <w:b/>
        </w:rPr>
      </w:pPr>
      <w:r w:rsidRPr="000A2A64">
        <w:rPr>
          <w:b/>
          <w:iCs/>
          <w:szCs w:val="19"/>
          <w:lang w:val="sk-SK"/>
        </w:rPr>
        <w:t>Kapitola</w:t>
      </w:r>
      <w:r w:rsidR="00231143" w:rsidRPr="000A2A64">
        <w:rPr>
          <w:b/>
          <w:iCs/>
          <w:szCs w:val="19"/>
          <w:lang w:val="sk-SK"/>
        </w:rPr>
        <w:t xml:space="preserve"> 3.6</w:t>
      </w:r>
      <w:r w:rsidRPr="000A2A64">
        <w:rPr>
          <w:b/>
          <w:iCs/>
          <w:szCs w:val="19"/>
          <w:lang w:val="sk-SK"/>
        </w:rPr>
        <w:t xml:space="preserve"> </w:t>
      </w:r>
      <w:r w:rsidRPr="000A2A64">
        <w:rPr>
          <w:b/>
          <w:szCs w:val="19"/>
          <w:lang w:val="sk-SK"/>
        </w:rPr>
        <w:t xml:space="preserve"> v prípade</w:t>
      </w:r>
      <w:r w:rsidRPr="000A2A64">
        <w:rPr>
          <w:b/>
          <w:lang w:val="sk-SK"/>
        </w:rPr>
        <w:t xml:space="preserve"> </w:t>
      </w:r>
      <w:r w:rsidR="006728BA" w:rsidRPr="000A2A64">
        <w:rPr>
          <w:b/>
          <w:iCs/>
          <w:szCs w:val="19"/>
          <w:lang w:val="sk-SK"/>
        </w:rPr>
        <w:t>di</w:t>
      </w:r>
      <w:r w:rsidRPr="000A2A64">
        <w:rPr>
          <w:b/>
          <w:iCs/>
          <w:szCs w:val="19"/>
          <w:lang w:val="sk-SK"/>
        </w:rPr>
        <w:t>a</w:t>
      </w:r>
      <w:r w:rsidR="006728BA" w:rsidRPr="000A2A64">
        <w:rPr>
          <w:b/>
          <w:iCs/>
          <w:szCs w:val="19"/>
          <w:lang w:val="sk-SK"/>
        </w:rPr>
        <w:t>ľ</w:t>
      </w:r>
      <w:r w:rsidRPr="000A2A64">
        <w:rPr>
          <w:b/>
          <w:iCs/>
          <w:szCs w:val="19"/>
          <w:lang w:val="sk-SK"/>
        </w:rPr>
        <w:t>kového hodnotenia</w:t>
      </w:r>
    </w:p>
    <w:p w14:paraId="52747FF4" w14:textId="77777777" w:rsidR="004B0491" w:rsidRDefault="004B0491" w:rsidP="00A024D9">
      <w:pPr>
        <w:pStyle w:val="Odsekzoznamu"/>
        <w:spacing w:before="120"/>
        <w:ind w:left="0"/>
        <w:contextualSpacing w:val="0"/>
        <w:jc w:val="both"/>
      </w:pPr>
      <w:r>
        <w:t>V </w:t>
      </w:r>
      <w:proofErr w:type="spellStart"/>
      <w:r>
        <w:t>prípade</w:t>
      </w:r>
      <w:proofErr w:type="spellEnd"/>
      <w:r>
        <w:t xml:space="preserve"> </w:t>
      </w:r>
      <w:proofErr w:type="spellStart"/>
      <w:r>
        <w:t>rozporu</w:t>
      </w:r>
      <w:proofErr w:type="spellEnd"/>
      <w:r>
        <w:t xml:space="preserve"> </w:t>
      </w:r>
      <w:proofErr w:type="spellStart"/>
      <w:r>
        <w:t>medzi</w:t>
      </w:r>
      <w:proofErr w:type="spellEnd"/>
      <w:r>
        <w:t xml:space="preserve"> </w:t>
      </w:r>
      <w:proofErr w:type="spellStart"/>
      <w:r>
        <w:t>hodnotiteľmi</w:t>
      </w:r>
      <w:proofErr w:type="spellEnd"/>
      <w:r>
        <w:t xml:space="preserve">, </w:t>
      </w:r>
      <w:proofErr w:type="spellStart"/>
      <w:r>
        <w:t>identifikovanom</w:t>
      </w:r>
      <w:proofErr w:type="spellEnd"/>
      <w:r>
        <w:t xml:space="preserve"> </w:t>
      </w:r>
      <w:proofErr w:type="spellStart"/>
      <w:r>
        <w:t>pri</w:t>
      </w:r>
      <w:proofErr w:type="spellEnd"/>
      <w:r>
        <w:t xml:space="preserve"> </w:t>
      </w:r>
      <w:proofErr w:type="spellStart"/>
      <w:r>
        <w:t>formálnej</w:t>
      </w:r>
      <w:proofErr w:type="spellEnd"/>
      <w:r>
        <w:t xml:space="preserve"> </w:t>
      </w:r>
      <w:proofErr w:type="spellStart"/>
      <w:r>
        <w:t>kontrole</w:t>
      </w:r>
      <w:proofErr w:type="spellEnd"/>
      <w:r>
        <w:t xml:space="preserve"> </w:t>
      </w:r>
      <w:proofErr w:type="spellStart"/>
      <w:r w:rsidR="003C0093">
        <w:t>spoločného</w:t>
      </w:r>
      <w:proofErr w:type="spellEnd"/>
      <w:r w:rsidR="003C0093">
        <w:t xml:space="preserve"> </w:t>
      </w:r>
      <w:proofErr w:type="spellStart"/>
      <w:r w:rsidR="003C0093">
        <w:t>hodnotiaceho</w:t>
      </w:r>
      <w:proofErr w:type="spellEnd"/>
      <w:r w:rsidR="003C0093">
        <w:t xml:space="preserve"> </w:t>
      </w:r>
      <w:proofErr w:type="spellStart"/>
      <w:r w:rsidR="003C0093">
        <w:t>hárku</w:t>
      </w:r>
      <w:proofErr w:type="spellEnd"/>
      <w:r>
        <w:t xml:space="preserve">, </w:t>
      </w:r>
      <w:proofErr w:type="spellStart"/>
      <w:proofErr w:type="gramStart"/>
      <w:r>
        <w:t>sa</w:t>
      </w:r>
      <w:proofErr w:type="spellEnd"/>
      <w:proofErr w:type="gramEnd"/>
      <w:r>
        <w:t xml:space="preserve"> </w:t>
      </w:r>
      <w:proofErr w:type="spellStart"/>
      <w:r>
        <w:t>tretiemu</w:t>
      </w:r>
      <w:proofErr w:type="spellEnd"/>
      <w:r>
        <w:t xml:space="preserve"> (</w:t>
      </w:r>
      <w:proofErr w:type="spellStart"/>
      <w:r>
        <w:t>prípadne</w:t>
      </w:r>
      <w:proofErr w:type="spellEnd"/>
      <w:r>
        <w:t xml:space="preserve"> </w:t>
      </w:r>
      <w:proofErr w:type="spellStart"/>
      <w:r>
        <w:t>ďalšiemu</w:t>
      </w:r>
      <w:proofErr w:type="spellEnd"/>
      <w:r>
        <w:t xml:space="preserve"> </w:t>
      </w:r>
      <w:proofErr w:type="spellStart"/>
      <w:r>
        <w:t>hodnotiteľovi</w:t>
      </w:r>
      <w:proofErr w:type="spellEnd"/>
      <w:r>
        <w:t xml:space="preserve">) </w:t>
      </w:r>
      <w:proofErr w:type="spellStart"/>
      <w:r>
        <w:t>poskytne</w:t>
      </w:r>
      <w:proofErr w:type="spellEnd"/>
      <w:r>
        <w:t xml:space="preserve"> </w:t>
      </w:r>
      <w:proofErr w:type="spellStart"/>
      <w:r>
        <w:t>možnosť</w:t>
      </w:r>
      <w:proofErr w:type="spellEnd"/>
      <w:r>
        <w:t xml:space="preserve"> </w:t>
      </w:r>
      <w:proofErr w:type="spellStart"/>
      <w:r>
        <w:t>hodnotiť</w:t>
      </w:r>
      <w:proofErr w:type="spellEnd"/>
      <w:r>
        <w:t xml:space="preserve"> v </w:t>
      </w:r>
      <w:proofErr w:type="spellStart"/>
      <w:r>
        <w:t>priestoroch</w:t>
      </w:r>
      <w:proofErr w:type="spellEnd"/>
      <w:r>
        <w:t xml:space="preserve"> </w:t>
      </w:r>
      <w:proofErr w:type="spellStart"/>
      <w:r>
        <w:t>poskytovateľa</w:t>
      </w:r>
      <w:proofErr w:type="spellEnd"/>
      <w:r>
        <w:t xml:space="preserve"> </w:t>
      </w:r>
      <w:proofErr w:type="spellStart"/>
      <w:r>
        <w:t>alebo</w:t>
      </w:r>
      <w:proofErr w:type="spellEnd"/>
      <w:r>
        <w:t xml:space="preserve"> </w:t>
      </w:r>
      <w:proofErr w:type="spellStart"/>
      <w:r w:rsidR="00231143">
        <w:t>na</w:t>
      </w:r>
      <w:proofErr w:type="spellEnd"/>
      <w:r w:rsidR="00231143">
        <w:t xml:space="preserve"> </w:t>
      </w:r>
      <w:proofErr w:type="spellStart"/>
      <w:r w:rsidR="00231143">
        <w:t>diaľku</w:t>
      </w:r>
      <w:proofErr w:type="spellEnd"/>
      <w:r>
        <w:t xml:space="preserve">. </w:t>
      </w:r>
      <w:proofErr w:type="spellStart"/>
      <w:r>
        <w:t>Poverený</w:t>
      </w:r>
      <w:proofErr w:type="spellEnd"/>
      <w:r>
        <w:t xml:space="preserve"> </w:t>
      </w:r>
      <w:proofErr w:type="spellStart"/>
      <w:r>
        <w:t>zamestnanec</w:t>
      </w:r>
      <w:proofErr w:type="spellEnd"/>
      <w:r>
        <w:t xml:space="preserve"> </w:t>
      </w:r>
      <w:proofErr w:type="spellStart"/>
      <w:r>
        <w:t>poskytovateľa</w:t>
      </w:r>
      <w:proofErr w:type="spellEnd"/>
      <w:r>
        <w:t xml:space="preserve"> </w:t>
      </w:r>
      <w:proofErr w:type="spellStart"/>
      <w:r>
        <w:t>bezodkladne</w:t>
      </w:r>
      <w:proofErr w:type="spellEnd"/>
      <w:r>
        <w:t xml:space="preserve"> </w:t>
      </w:r>
      <w:proofErr w:type="spellStart"/>
      <w:r>
        <w:t>informuje</w:t>
      </w:r>
      <w:proofErr w:type="spellEnd"/>
      <w:r>
        <w:t xml:space="preserve"> </w:t>
      </w:r>
      <w:proofErr w:type="spellStart"/>
      <w:r>
        <w:t>tretieho</w:t>
      </w:r>
      <w:proofErr w:type="spellEnd"/>
      <w:r>
        <w:t xml:space="preserve">, resp. </w:t>
      </w:r>
      <w:proofErr w:type="spellStart"/>
      <w:r>
        <w:t>ďalšieho</w:t>
      </w:r>
      <w:proofErr w:type="spellEnd"/>
      <w:r>
        <w:t xml:space="preserve"> </w:t>
      </w:r>
      <w:proofErr w:type="spellStart"/>
      <w:r>
        <w:t>hodnotiteľa</w:t>
      </w:r>
      <w:proofErr w:type="spellEnd"/>
      <w:r>
        <w:t xml:space="preserve"> o </w:t>
      </w:r>
      <w:proofErr w:type="spellStart"/>
      <w:r>
        <w:t>priebehu</w:t>
      </w:r>
      <w:proofErr w:type="spellEnd"/>
      <w:r>
        <w:t xml:space="preserve"> </w:t>
      </w:r>
      <w:proofErr w:type="spellStart"/>
      <w:r>
        <w:t>hodnotenia</w:t>
      </w:r>
      <w:proofErr w:type="spellEnd"/>
      <w:r>
        <w:t xml:space="preserve"> </w:t>
      </w:r>
      <w:proofErr w:type="spellStart"/>
      <w:r>
        <w:t>ŽoNFP</w:t>
      </w:r>
      <w:proofErr w:type="spellEnd"/>
      <w:r>
        <w:t xml:space="preserve"> </w:t>
      </w:r>
      <w:proofErr w:type="spellStart"/>
      <w:proofErr w:type="gramStart"/>
      <w:r>
        <w:t>vo</w:t>
      </w:r>
      <w:proofErr w:type="spellEnd"/>
      <w:proofErr w:type="gramEnd"/>
      <w:r>
        <w:t xml:space="preserve"> </w:t>
      </w:r>
      <w:proofErr w:type="spellStart"/>
      <w:r>
        <w:t>vzťahu</w:t>
      </w:r>
      <w:proofErr w:type="spellEnd"/>
      <w:r>
        <w:t xml:space="preserve"> </w:t>
      </w:r>
      <w:proofErr w:type="spellStart"/>
      <w:r>
        <w:t>ku</w:t>
      </w:r>
      <w:proofErr w:type="spellEnd"/>
      <w:r>
        <w:t xml:space="preserve"> </w:t>
      </w:r>
      <w:proofErr w:type="spellStart"/>
      <w:r>
        <w:t>kritériu</w:t>
      </w:r>
      <w:proofErr w:type="spellEnd"/>
      <w:r>
        <w:t>, v </w:t>
      </w:r>
      <w:proofErr w:type="spellStart"/>
      <w:r>
        <w:t>ktorom</w:t>
      </w:r>
      <w:proofErr w:type="spellEnd"/>
      <w:r>
        <w:t xml:space="preserve"> </w:t>
      </w:r>
      <w:proofErr w:type="spellStart"/>
      <w:r>
        <w:t>nastal</w:t>
      </w:r>
      <w:proofErr w:type="spellEnd"/>
      <w:r>
        <w:t xml:space="preserve"> </w:t>
      </w:r>
      <w:proofErr w:type="spellStart"/>
      <w:r>
        <w:t>rozpor</w:t>
      </w:r>
      <w:proofErr w:type="spellEnd"/>
      <w:r>
        <w:t xml:space="preserve">. </w:t>
      </w:r>
    </w:p>
    <w:p w14:paraId="5A5D8A2E" w14:textId="77777777" w:rsidR="004B0491" w:rsidRDefault="004B0491" w:rsidP="001D3C52">
      <w:pPr>
        <w:pStyle w:val="Odsekzoznamu"/>
        <w:spacing w:before="120"/>
        <w:ind w:left="0"/>
        <w:contextualSpacing w:val="0"/>
        <w:jc w:val="both"/>
      </w:pPr>
      <w:r>
        <w:t>V </w:t>
      </w:r>
      <w:proofErr w:type="spellStart"/>
      <w:r>
        <w:t>prípade</w:t>
      </w:r>
      <w:proofErr w:type="spellEnd"/>
      <w:r>
        <w:t xml:space="preserve"> </w:t>
      </w:r>
      <w:proofErr w:type="spellStart"/>
      <w:r>
        <w:t>rozporu</w:t>
      </w:r>
      <w:proofErr w:type="spellEnd"/>
      <w:r>
        <w:t xml:space="preserve"> </w:t>
      </w:r>
      <w:proofErr w:type="spellStart"/>
      <w:r>
        <w:t>pri</w:t>
      </w:r>
      <w:proofErr w:type="spellEnd"/>
      <w:r>
        <w:t xml:space="preserve"> </w:t>
      </w:r>
      <w:proofErr w:type="spellStart"/>
      <w:r>
        <w:t>hodnotení</w:t>
      </w:r>
      <w:proofErr w:type="spellEnd"/>
      <w:r>
        <w:t xml:space="preserve"> </w:t>
      </w:r>
      <w:proofErr w:type="spellStart"/>
      <w:r>
        <w:t>vylučovacích</w:t>
      </w:r>
      <w:proofErr w:type="spellEnd"/>
      <w:r>
        <w:t xml:space="preserve"> </w:t>
      </w:r>
      <w:proofErr w:type="spellStart"/>
      <w:r>
        <w:t>kritérií</w:t>
      </w:r>
      <w:proofErr w:type="spellEnd"/>
      <w:r>
        <w:t xml:space="preserve"> </w:t>
      </w:r>
      <w:proofErr w:type="spellStart"/>
      <w:r w:rsidRPr="005220DD">
        <w:t>tretí</w:t>
      </w:r>
      <w:proofErr w:type="spellEnd"/>
      <w:r w:rsidRPr="005220DD">
        <w:t xml:space="preserve">, resp. </w:t>
      </w:r>
      <w:proofErr w:type="spellStart"/>
      <w:r w:rsidRPr="005220DD">
        <w:t>ďalší</w:t>
      </w:r>
      <w:proofErr w:type="spellEnd"/>
      <w:r w:rsidRPr="005220DD">
        <w:t xml:space="preserve"> </w:t>
      </w:r>
      <w:proofErr w:type="spellStart"/>
      <w:r w:rsidRPr="005220DD">
        <w:t>hodnotiteľ</w:t>
      </w:r>
      <w:proofErr w:type="spellEnd"/>
      <w:r w:rsidRPr="005220DD">
        <w:t xml:space="preserve"> </w:t>
      </w:r>
      <w:proofErr w:type="spellStart"/>
      <w:r w:rsidRPr="005220DD">
        <w:t>vyhodnotí</w:t>
      </w:r>
      <w:proofErr w:type="spellEnd"/>
      <w:r w:rsidRPr="005220DD">
        <w:t xml:space="preserve"> </w:t>
      </w:r>
      <w:proofErr w:type="spellStart"/>
      <w:r w:rsidRPr="005220DD">
        <w:t>sporné</w:t>
      </w:r>
      <w:proofErr w:type="spellEnd"/>
      <w:r w:rsidRPr="005220DD">
        <w:t xml:space="preserve"> </w:t>
      </w:r>
      <w:proofErr w:type="spellStart"/>
      <w:r w:rsidRPr="005220DD">
        <w:t>vyluč</w:t>
      </w:r>
      <w:r>
        <w:t>ovacie</w:t>
      </w:r>
      <w:proofErr w:type="spellEnd"/>
      <w:r w:rsidRPr="005220DD">
        <w:t xml:space="preserve"> </w:t>
      </w:r>
      <w:proofErr w:type="spellStart"/>
      <w:r w:rsidRPr="005220DD">
        <w:t>kritériá</w:t>
      </w:r>
      <w:proofErr w:type="spellEnd"/>
      <w:r w:rsidR="00D8458C">
        <w:t xml:space="preserve"> a </w:t>
      </w:r>
      <w:proofErr w:type="spellStart"/>
      <w:r w:rsidR="00D8458C">
        <w:t>podľa</w:t>
      </w:r>
      <w:proofErr w:type="spellEnd"/>
      <w:r w:rsidR="00D8458C">
        <w:t xml:space="preserve"> </w:t>
      </w:r>
      <w:proofErr w:type="spellStart"/>
      <w:r w:rsidR="00D8458C">
        <w:t>spôsobu</w:t>
      </w:r>
      <w:proofErr w:type="spellEnd"/>
      <w:r w:rsidR="00D8458C">
        <w:t xml:space="preserve"> </w:t>
      </w:r>
      <w:proofErr w:type="spellStart"/>
      <w:r w:rsidR="00D8458C">
        <w:t>hodnotenia</w:t>
      </w:r>
      <w:proofErr w:type="spellEnd"/>
      <w:r w:rsidR="00D8458C">
        <w:t xml:space="preserve"> </w:t>
      </w:r>
      <w:r w:rsidRPr="005220DD">
        <w:t xml:space="preserve"> </w:t>
      </w:r>
      <w:r w:rsidR="007330EB">
        <w:t xml:space="preserve"> </w:t>
      </w:r>
      <w:proofErr w:type="spellStart"/>
      <w:r w:rsidR="00D8458C">
        <w:t>zabezpečí</w:t>
      </w:r>
      <w:proofErr w:type="spellEnd"/>
      <w:r w:rsidR="00D8458C">
        <w:t xml:space="preserve"> </w:t>
      </w:r>
      <w:proofErr w:type="spellStart"/>
      <w:r w:rsidR="00D8458C">
        <w:t>vypracovanie</w:t>
      </w:r>
      <w:proofErr w:type="spellEnd"/>
      <w:r w:rsidR="00D8458C">
        <w:t xml:space="preserve"> </w:t>
      </w:r>
      <w:proofErr w:type="spellStart"/>
      <w:r w:rsidR="00D52156">
        <w:t>riadneho</w:t>
      </w:r>
      <w:proofErr w:type="spellEnd"/>
      <w:r w:rsidR="00D52156">
        <w:t xml:space="preserve"> </w:t>
      </w:r>
      <w:proofErr w:type="spellStart"/>
      <w:r w:rsidR="00D8458C">
        <w:t>doplňujúceho</w:t>
      </w:r>
      <w:proofErr w:type="spellEnd"/>
      <w:r w:rsidR="00D8458C">
        <w:t xml:space="preserve"> </w:t>
      </w:r>
      <w:proofErr w:type="spellStart"/>
      <w:r w:rsidR="003C0093">
        <w:t>hodnotiaceho</w:t>
      </w:r>
      <w:proofErr w:type="spellEnd"/>
      <w:r w:rsidR="003C0093">
        <w:t xml:space="preserve"> </w:t>
      </w:r>
      <w:proofErr w:type="spellStart"/>
      <w:r w:rsidR="003C0093">
        <w:t>hárku</w:t>
      </w:r>
      <w:proofErr w:type="spellEnd"/>
      <w:r w:rsidR="00D8458C">
        <w:t xml:space="preserve"> k </w:t>
      </w:r>
      <w:proofErr w:type="spellStart"/>
      <w:r w:rsidR="003C0093">
        <w:t>spoločnému</w:t>
      </w:r>
      <w:proofErr w:type="spellEnd"/>
      <w:r w:rsidR="003C0093">
        <w:t xml:space="preserve"> </w:t>
      </w:r>
      <w:proofErr w:type="spellStart"/>
      <w:r w:rsidR="003C0093">
        <w:t>hodnotiacemu</w:t>
      </w:r>
      <w:proofErr w:type="spellEnd"/>
      <w:r w:rsidR="003C0093">
        <w:t xml:space="preserve"> </w:t>
      </w:r>
      <w:proofErr w:type="spellStart"/>
      <w:r w:rsidR="003C0093">
        <w:t>hárku</w:t>
      </w:r>
      <w:proofErr w:type="spellEnd"/>
      <w:r w:rsidR="00D8458C">
        <w:t xml:space="preserve"> </w:t>
      </w:r>
      <w:proofErr w:type="spellStart"/>
      <w:r w:rsidR="00D52156">
        <w:t>primeraniými</w:t>
      </w:r>
      <w:proofErr w:type="spellEnd"/>
      <w:r w:rsidR="00D52156">
        <w:t xml:space="preserve"> </w:t>
      </w:r>
      <w:proofErr w:type="spellStart"/>
      <w:r w:rsidR="00D52156">
        <w:t>postupmi</w:t>
      </w:r>
      <w:proofErr w:type="spellEnd"/>
      <w:r w:rsidR="00D52156">
        <w:t xml:space="preserve"> </w:t>
      </w:r>
      <w:proofErr w:type="spellStart"/>
      <w:r w:rsidR="00D52156">
        <w:t>podľa</w:t>
      </w:r>
      <w:proofErr w:type="spellEnd"/>
      <w:r w:rsidR="00D52156">
        <w:t xml:space="preserve"> </w:t>
      </w:r>
      <w:proofErr w:type="spellStart"/>
      <w:r w:rsidR="00D52156">
        <w:t>kapitoly</w:t>
      </w:r>
      <w:proofErr w:type="spellEnd"/>
      <w:r w:rsidR="00D52156">
        <w:t xml:space="preserve"> 3.5.</w:t>
      </w:r>
    </w:p>
    <w:p w14:paraId="518AFF0C" w14:textId="77777777" w:rsidR="004B0491" w:rsidRDefault="004B0491" w:rsidP="004B0491">
      <w:pPr>
        <w:jc w:val="both"/>
      </w:pPr>
    </w:p>
    <w:p w14:paraId="5C673E42" w14:textId="77777777" w:rsidR="006728BA" w:rsidRDefault="006728BA" w:rsidP="006728BA">
      <w:pPr>
        <w:tabs>
          <w:tab w:val="left" w:pos="0"/>
        </w:tabs>
        <w:spacing w:before="120"/>
        <w:jc w:val="both"/>
      </w:pPr>
      <w:r>
        <w:rPr>
          <w:b/>
          <w:iCs/>
          <w:szCs w:val="19"/>
          <w:lang w:val="sk-SK"/>
        </w:rPr>
        <w:lastRenderedPageBreak/>
        <w:t>Kapitola 3.8</w:t>
      </w:r>
      <w:r w:rsidRPr="00A3233F">
        <w:rPr>
          <w:szCs w:val="19"/>
          <w:lang w:val="sk-SK"/>
        </w:rPr>
        <w:t xml:space="preserve"> v prípade</w:t>
      </w:r>
      <w:r>
        <w:rPr>
          <w:lang w:val="sk-SK"/>
        </w:rPr>
        <w:t xml:space="preserve"> </w:t>
      </w:r>
      <w:r>
        <w:rPr>
          <w:b/>
          <w:iCs/>
          <w:szCs w:val="19"/>
          <w:lang w:val="sk-SK"/>
        </w:rPr>
        <w:t>diaľkového hodnotenia sa neaplikuje</w:t>
      </w:r>
      <w:r w:rsidR="007330EB">
        <w:rPr>
          <w:b/>
          <w:iCs/>
          <w:szCs w:val="19"/>
          <w:lang w:val="sk-SK"/>
        </w:rPr>
        <w:t>.</w:t>
      </w:r>
    </w:p>
    <w:p w14:paraId="7FCC4E14" w14:textId="77777777" w:rsidR="00FA130C" w:rsidRPr="000A2A64" w:rsidRDefault="004B0491" w:rsidP="000A2A64">
      <w:pPr>
        <w:rPr>
          <w:rFonts w:asciiTheme="minorHAnsi" w:hAnsiTheme="minorHAnsi"/>
          <w:sz w:val="18"/>
          <w:highlight w:val="green"/>
          <w:lang w:val="sk-SK"/>
        </w:rPr>
      </w:pPr>
      <w:r w:rsidRPr="000A2A64">
        <w:rPr>
          <w:lang w:val="sk-SK"/>
        </w:rPr>
        <w:br/>
      </w:r>
      <w:r w:rsidRPr="000A2A64">
        <w:rPr>
          <w:lang w:val="sk-SK"/>
        </w:rPr>
        <w:br/>
      </w:r>
    </w:p>
    <w:p w14:paraId="5BDC48E1" w14:textId="77777777" w:rsidR="00A570A0" w:rsidRPr="0017594C" w:rsidRDefault="00A570A0" w:rsidP="008979DA">
      <w:pPr>
        <w:pStyle w:val="Nadpis1"/>
        <w:ind w:left="426" w:hanging="426"/>
        <w:rPr>
          <w:lang w:val="sk-SK"/>
        </w:rPr>
      </w:pPr>
      <w:bookmarkStart w:id="115" w:name="_Toc38008869"/>
      <w:r w:rsidRPr="0017594C">
        <w:rPr>
          <w:lang w:val="sk-SK"/>
        </w:rPr>
        <w:lastRenderedPageBreak/>
        <w:t>Spôsob vyhodnotenia jednotlivých kritérií pre výber projektov</w:t>
      </w:r>
      <w:bookmarkEnd w:id="115"/>
    </w:p>
    <w:p w14:paraId="2CE4C412" w14:textId="77777777" w:rsidR="001C4E68" w:rsidRPr="00B519B4" w:rsidRDefault="001C4E68" w:rsidP="008979DA">
      <w:pPr>
        <w:pStyle w:val="Nadpis2"/>
        <w:jc w:val="both"/>
        <w:rPr>
          <w:lang w:val="sk-SK"/>
        </w:rPr>
      </w:pPr>
      <w:bookmarkStart w:id="116" w:name="_Toc38008870"/>
      <w:r w:rsidRPr="0017594C">
        <w:rPr>
          <w:lang w:val="sk-SK"/>
        </w:rPr>
        <w:t xml:space="preserve">Hodnotiace </w:t>
      </w:r>
      <w:r w:rsidRPr="00B519B4">
        <w:rPr>
          <w:lang w:val="sk-SK"/>
        </w:rPr>
        <w:t>kritériá žiadosti o nenávratný finančný príspevok</w:t>
      </w:r>
      <w:bookmarkEnd w:id="116"/>
      <w:r w:rsidRPr="00B519B4">
        <w:rPr>
          <w:lang w:val="sk-SK"/>
        </w:rPr>
        <w:t xml:space="preserve"> </w:t>
      </w:r>
    </w:p>
    <w:p w14:paraId="5F42A255"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1A5A6EC6"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1A5857E1"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4A30242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33E909EC"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E2E7D53"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288AA3C8"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69BA0632"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208CA480"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4E8F9166"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74C9DA2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7EC32424"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1F4E83C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2221FECD"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D38B6F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Vylučujúce kritéria sú vždy posudzované ako prvé a až po ich splnení sú posudzované bodované kritériá.</w:t>
      </w:r>
    </w:p>
    <w:p w14:paraId="53D0204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umožňujú vzájomné kvalitatívne porovnanie a vytvorenie poradia jednotlivých schvaľovaných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w:t>
      </w:r>
    </w:p>
    <w:p w14:paraId="72736257" w14:textId="77777777"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w:t>
      </w:r>
      <w:proofErr w:type="spellStart"/>
      <w:r w:rsidRPr="0017594C">
        <w:rPr>
          <w:rFonts w:asciiTheme="minorHAnsi" w:hAnsiTheme="minorHAnsi" w:cstheme="minorHAnsi"/>
          <w:color w:val="404040" w:themeColor="text1" w:themeTint="BF"/>
          <w:sz w:val="19"/>
          <w:szCs w:val="19"/>
          <w:lang w:val="sk-SK"/>
        </w:rPr>
        <w:t>ŽoNFP</w:t>
      </w:r>
      <w:proofErr w:type="spellEnd"/>
      <w:r w:rsidRPr="0017594C">
        <w:rPr>
          <w:rFonts w:asciiTheme="minorHAnsi" w:hAnsiTheme="minorHAnsi" w:cstheme="minorHAnsi"/>
          <w:color w:val="404040" w:themeColor="text1" w:themeTint="BF"/>
          <w:sz w:val="19"/>
          <w:szCs w:val="19"/>
          <w:lang w:val="sk-SK"/>
        </w:rPr>
        <w:t xml:space="preserve">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4F908AEE"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spĺňajúcej všetky podmienky poskytnutia príspevku s najvyšším počtom bodov po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spĺňajúcu všetky podmienky poskytnutia príspevku s najnižším počtom bodov. </w:t>
      </w:r>
    </w:p>
    <w:p w14:paraId="772EB8E1"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w:t>
      </w:r>
      <w:proofErr w:type="spellStart"/>
      <w:r w:rsidR="00D31270" w:rsidRPr="0017594C">
        <w:rPr>
          <w:szCs w:val="19"/>
          <w:lang w:val="sk-SK"/>
        </w:rPr>
        <w:t>ŽoNFP</w:t>
      </w:r>
      <w:proofErr w:type="spellEnd"/>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56778992" w14:textId="77777777" w:rsidR="00391A85" w:rsidRPr="00B519B4" w:rsidRDefault="00391A85" w:rsidP="00391A85">
      <w:pPr>
        <w:pStyle w:val="Odsekzoznamu"/>
        <w:autoSpaceDE w:val="0"/>
        <w:autoSpaceDN w:val="0"/>
        <w:adjustRightInd w:val="0"/>
        <w:rPr>
          <w:rFonts w:ascii="Verdana" w:hAnsi="Verdana"/>
          <w:szCs w:val="19"/>
          <w:lang w:val="sk-SK"/>
        </w:rPr>
      </w:pPr>
    </w:p>
    <w:p w14:paraId="42E58D5E"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 xml:space="preserve">Najvyšší počet bodov tvorený súčtom bodov udelených všetkým kritériám hodnotenej oblasti č. 1, 2 a 4 pri jednej </w:t>
      </w:r>
      <w:proofErr w:type="spellStart"/>
      <w:r w:rsidRPr="00B519B4">
        <w:rPr>
          <w:rFonts w:asciiTheme="minorHAnsi" w:hAnsiTheme="minorHAnsi" w:cstheme="minorHAnsi"/>
          <w:color w:val="404040" w:themeColor="text1" w:themeTint="BF"/>
          <w:szCs w:val="19"/>
          <w:lang w:val="sk-SK"/>
        </w:rPr>
        <w:t>ŽoN</w:t>
      </w:r>
      <w:r w:rsidR="0006560B">
        <w:rPr>
          <w:rFonts w:asciiTheme="minorHAnsi" w:hAnsiTheme="minorHAnsi" w:cstheme="minorHAnsi"/>
          <w:color w:val="404040" w:themeColor="text1" w:themeTint="BF"/>
          <w:szCs w:val="19"/>
          <w:lang w:val="sk-SK"/>
        </w:rPr>
        <w:t>FP</w:t>
      </w:r>
      <w:proofErr w:type="spellEnd"/>
      <w:r w:rsidRPr="0017594C">
        <w:rPr>
          <w:rFonts w:asciiTheme="minorHAnsi" w:hAnsiTheme="minorHAnsi" w:cstheme="minorHAnsi"/>
          <w:color w:val="404040" w:themeColor="text1" w:themeTint="BF"/>
          <w:szCs w:val="19"/>
          <w:lang w:val="sk-SK"/>
        </w:rPr>
        <w:t xml:space="preserve">; </w:t>
      </w:r>
    </w:p>
    <w:p w14:paraId="7B6D152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22D085DB"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 xml:space="preserve">astí č. 1 a 2 pri jednej </w:t>
      </w:r>
      <w:proofErr w:type="spellStart"/>
      <w:r w:rsidR="0006560B">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p>
    <w:p w14:paraId="34ABE792"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41DF8AAE"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37D8095B"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75EBC138"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V prípade, ak RO pre OP EVS v súlade s alokáciou určenou vo výzve nemá finančné prostriedky vyčlenené na podporu všetkých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z vytvoreného zoznamu, aplikuje na takto vytvorené poradie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alokáciu určenú vo výzve. RO pre OP EVS podporí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len do výšky disponibilnej alokácie určenej vo výzve.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ktoré sa umiestnili vytvoreným poradím pod hranicou finančných prostriedkov vyčlenených na výzvu, budú neschválené z dôvodu nedostatku finančných prostriedkov určených na výzvu.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ktoré neboli schválené len z dôvodu nedostatku finančných prostriedkov vo výzve môžu byť v poradí, v akom boli neschválené, zaradené do zásobníka projektov.</w:t>
      </w:r>
    </w:p>
    <w:p w14:paraId="70608763" w14:textId="77777777" w:rsidR="001E4D73" w:rsidRPr="0017594C" w:rsidRDefault="001E4D73">
      <w:pPr>
        <w:spacing w:before="120" w:after="120" w:line="288" w:lineRule="auto"/>
        <w:jc w:val="both"/>
        <w:rPr>
          <w:szCs w:val="19"/>
          <w:lang w:val="sk-SK"/>
        </w:rPr>
      </w:pPr>
    </w:p>
    <w:p w14:paraId="4236DF85" w14:textId="77777777" w:rsidR="001C4E68" w:rsidRPr="0017594C" w:rsidRDefault="001C4E68" w:rsidP="0066370E">
      <w:pPr>
        <w:pStyle w:val="Nadpis2"/>
        <w:jc w:val="both"/>
        <w:rPr>
          <w:lang w:val="sk-SK"/>
        </w:rPr>
      </w:pPr>
      <w:bookmarkStart w:id="117" w:name="_Toc38008871"/>
      <w:r w:rsidRPr="0017594C">
        <w:rPr>
          <w:lang w:val="sk-SK"/>
        </w:rPr>
        <w:t>Spôsob vyhodnotenia jednotlivých kritérií pre výber projektov</w:t>
      </w:r>
      <w:bookmarkEnd w:id="117"/>
    </w:p>
    <w:p w14:paraId="4E29C336"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3332DC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 xml:space="preserve">ložená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4151BEDF"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78143DE3"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3B97153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2E16B508"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 xml:space="preserve">administratívneho overovania </w:t>
      </w:r>
      <w:proofErr w:type="spellStart"/>
      <w:r w:rsidRPr="0017594C">
        <w:rPr>
          <w:rFonts w:asciiTheme="minorHAnsi" w:hAnsiTheme="minorHAnsi" w:cstheme="minorHAnsi"/>
          <w:iCs/>
          <w:color w:val="404040" w:themeColor="text1" w:themeTint="BF"/>
          <w:sz w:val="19"/>
          <w:szCs w:val="19"/>
          <w:lang w:val="sk-SK"/>
        </w:rPr>
        <w:t>ŽoNFP</w:t>
      </w:r>
      <w:proofErr w:type="spellEnd"/>
    </w:p>
    <w:p w14:paraId="382BAEA7"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pri úprave rozpočtu môže jednotkové ceny, resp.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iba znižovať o neoprávnené výdavky. Ak hodnotiteľ navrhuje inú zmenu v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7ED7FFBA" w14:textId="77777777" w:rsidR="0059078B" w:rsidRPr="0017594C" w:rsidRDefault="0059078B" w:rsidP="00DD7F94">
      <w:pPr>
        <w:spacing w:line="288" w:lineRule="auto"/>
        <w:jc w:val="both"/>
        <w:rPr>
          <w:szCs w:val="19"/>
          <w:lang w:val="sk-SK"/>
        </w:rPr>
      </w:pPr>
    </w:p>
    <w:p w14:paraId="3F7A7237" w14:textId="77777777" w:rsidR="00542AEE" w:rsidRDefault="00542AEE" w:rsidP="00542AEE">
      <w:pPr>
        <w:pStyle w:val="Nadpis2"/>
        <w:jc w:val="both"/>
        <w:rPr>
          <w:lang w:val="sk-SK"/>
        </w:rPr>
      </w:pPr>
      <w:bookmarkStart w:id="118" w:name="_Toc38008872"/>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118"/>
    </w:p>
    <w:p w14:paraId="577C7455" w14:textId="77777777" w:rsidR="0059078B" w:rsidRDefault="0059078B" w:rsidP="0059078B">
      <w:pPr>
        <w:pStyle w:val="Nadpis3"/>
        <w:rPr>
          <w:lang w:val="sk-SK"/>
        </w:rPr>
      </w:pPr>
      <w:bookmarkStart w:id="119" w:name="_Toc38008873"/>
      <w:r>
        <w:rPr>
          <w:lang w:val="sk-SK"/>
        </w:rPr>
        <w:t>Vyhodnotenie horizontálneho princípu Udržateľný rozvoj</w:t>
      </w:r>
      <w:bookmarkEnd w:id="119"/>
    </w:p>
    <w:p w14:paraId="5C87BE3D"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5E9A1070"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w:t>
      </w:r>
      <w:proofErr w:type="spellStart"/>
      <w:r w:rsidRPr="00D144F6">
        <w:rPr>
          <w:rFonts w:asciiTheme="minorHAnsi" w:hAnsiTheme="minorHAnsi" w:cstheme="minorHAnsi"/>
          <w:color w:val="404040" w:themeColor="text1" w:themeTint="BF"/>
          <w:szCs w:val="19"/>
          <w:lang w:val="sk-SK"/>
        </w:rPr>
        <w:t>líderstvo</w:t>
      </w:r>
      <w:proofErr w:type="spellEnd"/>
      <w:r w:rsidRPr="00D144F6">
        <w:rPr>
          <w:rFonts w:asciiTheme="minorHAnsi" w:hAnsiTheme="minorHAnsi" w:cstheme="minorHAnsi"/>
          <w:color w:val="404040" w:themeColor="text1" w:themeTint="BF"/>
          <w:szCs w:val="19"/>
          <w:lang w:val="sk-SK"/>
        </w:rPr>
        <w:t xml:space="preserve">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57757034"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podpore inteligentného, udržateľného a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rastu, prostredníctvom nákladovo-efektívnej modernizácie verejnej správy,</w:t>
      </w:r>
    </w:p>
    <w:p w14:paraId="4F5E5AB9"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71CB5142"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1FF939F4" w14:textId="77777777"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37310B8D" w14:textId="77777777"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6F94E5C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3E3F0C88"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13D09B2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44DC96D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D9352A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77D6B25F"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0285E153"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6521D589" w14:textId="77777777"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5E09E54D"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3CAEA778" w14:textId="77777777"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135B8109"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3871F2F6"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w:t>
      </w:r>
      <w:proofErr w:type="spellStart"/>
      <w:r w:rsidRPr="00D144F6">
        <w:rPr>
          <w:rFonts w:asciiTheme="minorHAnsi" w:hAnsiTheme="minorHAnsi" w:cstheme="minorHAnsi"/>
          <w:color w:val="404040" w:themeColor="text1" w:themeTint="BF"/>
          <w:szCs w:val="19"/>
          <w:lang w:val="sk-SK"/>
        </w:rPr>
        <w:t>nízkouhlíkové</w:t>
      </w:r>
      <w:proofErr w:type="spellEnd"/>
      <w:r w:rsidRPr="00D144F6">
        <w:rPr>
          <w:rFonts w:asciiTheme="minorHAnsi" w:hAnsiTheme="minorHAnsi" w:cstheme="minorHAnsi"/>
          <w:color w:val="404040" w:themeColor="text1" w:themeTint="BF"/>
          <w:szCs w:val="19"/>
          <w:lang w:val="sk-SK"/>
        </w:rPr>
        <w:t xml:space="preserve"> hospodárstvo vo všetkých sektoroch; </w:t>
      </w:r>
    </w:p>
    <w:p w14:paraId="0682A628"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5D2CF764"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211B8D46"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39077705"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aspektu rozvoja a jeho čiastkovým cieľom: </w:t>
      </w:r>
    </w:p>
    <w:p w14:paraId="6E6DC452"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04115EE6"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2972609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23F156A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7C971D69"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4C503AE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3CF1AAFB"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1E3935F4"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13D79228"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500ECB11"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w:t>
      </w:r>
      <w:proofErr w:type="spellStart"/>
      <w:r w:rsidRPr="00D144F6">
        <w:rPr>
          <w:rFonts w:asciiTheme="minorHAnsi" w:hAnsiTheme="minorHAnsi" w:cstheme="minorHAnsi"/>
          <w:color w:val="404040" w:themeColor="text1" w:themeTint="BF"/>
          <w:szCs w:val="19"/>
          <w:lang w:val="sk-SK"/>
        </w:rPr>
        <w:t>ŽoNFP</w:t>
      </w:r>
      <w:proofErr w:type="spellEnd"/>
      <w:r w:rsidRPr="00D144F6">
        <w:rPr>
          <w:rFonts w:asciiTheme="minorHAnsi" w:hAnsiTheme="minorHAnsi" w:cstheme="minorHAnsi"/>
          <w:color w:val="404040" w:themeColor="text1" w:themeTint="BF"/>
          <w:szCs w:val="19"/>
          <w:lang w:val="sk-SK"/>
        </w:rPr>
        <w:t xml:space="preserve"> Opis projektu. </w:t>
      </w:r>
    </w:p>
    <w:p w14:paraId="62913067"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76FAC87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DE97066" w14:textId="77777777" w:rsidR="0059078B" w:rsidRPr="00A2030D" w:rsidRDefault="0059078B" w:rsidP="0059078B">
      <w:pPr>
        <w:jc w:val="both"/>
        <w:rPr>
          <w:szCs w:val="19"/>
          <w:lang w:val="sk-SK"/>
        </w:rPr>
      </w:pPr>
    </w:p>
    <w:p w14:paraId="4F89B393" w14:textId="77777777" w:rsidR="0059078B" w:rsidRPr="00073B75" w:rsidRDefault="0059078B" w:rsidP="0059078B">
      <w:pPr>
        <w:pStyle w:val="Nadpis3"/>
        <w:rPr>
          <w:lang w:val="sk-SK"/>
        </w:rPr>
      </w:pPr>
      <w:bookmarkStart w:id="120" w:name="_Toc38008874"/>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120"/>
    </w:p>
    <w:p w14:paraId="70BAE2EB"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xml:space="preserve">: „Posúdenie súladu projektu s cieľmi HP rovnosť medzi mužmi a ženami a nediskriminácia“ je posúdenie súladu projektu s Celoštátnou </w:t>
      </w:r>
      <w:r w:rsidRPr="00073B75">
        <w:rPr>
          <w:rFonts w:asciiTheme="minorHAnsi" w:hAnsiTheme="minorHAnsi" w:cstheme="minorHAnsi"/>
          <w:color w:val="404040" w:themeColor="text1" w:themeTint="BF"/>
          <w:sz w:val="19"/>
          <w:szCs w:val="19"/>
          <w:lang w:val="sk-SK"/>
        </w:rPr>
        <w:lastRenderedPageBreak/>
        <w:t>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4CA04D61"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3CC54D64"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7836D648"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6AC78A0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406405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7EDE82A5"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3946F39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71FCE20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D77A9B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42B5B70E"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503C6010"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373E26B2"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665F4F2E"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716D93B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13C8C4ED"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18376BE0"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2132378F"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w:t>
      </w:r>
    </w:p>
    <w:p w14:paraId="1E8A31DB"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36A76E48"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proofErr w:type="spellStart"/>
      <w:r w:rsidRPr="00DD7F94">
        <w:rPr>
          <w:rFonts w:asciiTheme="minorHAnsi" w:hAnsiTheme="minorHAnsi" w:cstheme="minorHAnsi"/>
          <w:b/>
          <w:color w:val="000000" w:themeColor="text1"/>
          <w:sz w:val="19"/>
          <w:szCs w:val="19"/>
          <w:u w:val="single"/>
          <w:lang w:val="sk-SK"/>
        </w:rPr>
        <w:t>ŽoNFP</w:t>
      </w:r>
      <w:proofErr w:type="spellEnd"/>
      <w:r w:rsidRPr="00DD7F94">
        <w:rPr>
          <w:rFonts w:asciiTheme="minorHAnsi" w:hAnsiTheme="minorHAnsi" w:cstheme="minorHAnsi"/>
          <w:b/>
          <w:color w:val="000000" w:themeColor="text1"/>
          <w:sz w:val="19"/>
          <w:szCs w:val="19"/>
          <w:u w:val="single"/>
          <w:lang w:val="sk-SK"/>
        </w:rPr>
        <w:t xml:space="preserve">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503EA42F"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E2D8BB9"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 princípu podpory mužov a žien a nediskriminácia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455FA39"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w:t>
      </w:r>
      <w:proofErr w:type="spellStart"/>
      <w:r w:rsidRPr="00073B75">
        <w:rPr>
          <w:rFonts w:asciiTheme="minorHAnsi" w:hAnsiTheme="minorHAnsi" w:cstheme="minorHAnsi"/>
          <w:color w:val="404040" w:themeColor="text1" w:themeTint="BF"/>
          <w:sz w:val="19"/>
          <w:szCs w:val="19"/>
          <w:lang w:val="sk-SK"/>
        </w:rPr>
        <w:t>prostiedkov</w:t>
      </w:r>
      <w:proofErr w:type="spellEnd"/>
      <w:r w:rsidRPr="00073B75">
        <w:rPr>
          <w:rFonts w:asciiTheme="minorHAnsi" w:hAnsiTheme="minorHAnsi" w:cstheme="minorHAnsi"/>
          <w:color w:val="404040" w:themeColor="text1" w:themeTint="BF"/>
          <w:sz w:val="19"/>
          <w:szCs w:val="19"/>
          <w:lang w:val="sk-SK"/>
        </w:rPr>
        <w:t xml:space="preserve"> ESF)</w:t>
      </w:r>
    </w:p>
    <w:p w14:paraId="716D1127"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0380B1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0D556F"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časť 8 Popis cieľovej skupiny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kde môže na základe definovania cieľovej skupiny identifikovať súlad s cieľmi HP - aktivity podporujúce konkrétnu cieľovú skupinu, </w:t>
      </w:r>
    </w:p>
    <w:p w14:paraId="77933706"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 xml:space="preserve">Prílohu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Podrobný opis projektu</w:t>
      </w:r>
    </w:p>
    <w:p w14:paraId="65B2D621" w14:textId="77777777"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 xml:space="preserve">Ak odborný hodnotiteľ uvažuje o zmene v </w:t>
      </w:r>
      <w:proofErr w:type="spellStart"/>
      <w:r w:rsidRPr="00A2030D">
        <w:rPr>
          <w:rFonts w:asciiTheme="minorHAnsi" w:hAnsiTheme="minorHAnsi" w:cstheme="minorHAnsi"/>
          <w:color w:val="404040" w:themeColor="text1" w:themeTint="BF"/>
          <w:szCs w:val="19"/>
          <w:lang w:val="sk-SK"/>
        </w:rPr>
        <w:t>ŽoNFP</w:t>
      </w:r>
      <w:proofErr w:type="spellEnd"/>
      <w:r w:rsidRPr="00A2030D">
        <w:rPr>
          <w:rFonts w:asciiTheme="minorHAnsi" w:hAnsiTheme="minorHAnsi" w:cstheme="minorHAnsi"/>
          <w:color w:val="404040" w:themeColor="text1" w:themeTint="BF"/>
          <w:szCs w:val="19"/>
          <w:lang w:val="sk-SK"/>
        </w:rPr>
        <w:t xml:space="preserve">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18CD9345"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21978B65"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4DCB668D"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Osobitný dôraz si vyžadujú osoby so zdravotným postihnutím, pre ktoré je potrebné vytvorenie podmienok prístupnosti (napr. bezbariérové architektonické </w:t>
      </w:r>
      <w:proofErr w:type="spellStart"/>
      <w:r w:rsidRPr="00073B75">
        <w:rPr>
          <w:rFonts w:asciiTheme="minorHAnsi" w:hAnsiTheme="minorHAnsi" w:cstheme="minorHAnsi"/>
          <w:color w:val="404040" w:themeColor="text1" w:themeTint="BF"/>
          <w:sz w:val="19"/>
          <w:szCs w:val="19"/>
          <w:lang w:val="sk-SK"/>
        </w:rPr>
        <w:t>prostredie,prístupnosť</w:t>
      </w:r>
      <w:proofErr w:type="spellEnd"/>
      <w:r w:rsidRPr="00073B75">
        <w:rPr>
          <w:rFonts w:asciiTheme="minorHAnsi" w:hAnsiTheme="minorHAnsi" w:cstheme="minorHAnsi"/>
          <w:color w:val="404040" w:themeColor="text1" w:themeTint="BF"/>
          <w:sz w:val="19"/>
          <w:szCs w:val="19"/>
          <w:lang w:val="sk-SK"/>
        </w:rPr>
        <w:t xml:space="preserve">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F2A064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5A402145"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69492C7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373C5169" w14:textId="77777777" w:rsidR="00B70140" w:rsidRDefault="00B70140" w:rsidP="00B70140">
      <w:pPr>
        <w:pStyle w:val="Default"/>
        <w:spacing w:after="147"/>
        <w:jc w:val="both"/>
        <w:rPr>
          <w:rFonts w:asciiTheme="minorHAnsi" w:hAnsiTheme="minorHAnsi" w:cstheme="minorHAnsi"/>
          <w:color w:val="243F60"/>
          <w:szCs w:val="19"/>
          <w:lang w:val="sk-SK"/>
        </w:rPr>
      </w:pPr>
    </w:p>
    <w:p w14:paraId="200C041C" w14:textId="77777777" w:rsidR="00632205" w:rsidRDefault="00632205" w:rsidP="00632205">
      <w:pPr>
        <w:pStyle w:val="Nadpis1"/>
        <w:ind w:left="426" w:hanging="426"/>
        <w:rPr>
          <w:lang w:val="sk-SK"/>
        </w:rPr>
      </w:pPr>
      <w:bookmarkStart w:id="121" w:name="_Toc38008875"/>
      <w:r>
        <w:rPr>
          <w:lang w:val="sk-SK"/>
        </w:rPr>
        <w:lastRenderedPageBreak/>
        <w:t>Prechodné a záverečné ustanovenia</w:t>
      </w:r>
      <w:bookmarkEnd w:id="121"/>
    </w:p>
    <w:p w14:paraId="08066D4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w:t>
      </w:r>
      <w:proofErr w:type="spellStart"/>
      <w:r w:rsidRPr="003D7BE0">
        <w:rPr>
          <w:rFonts w:asciiTheme="minorHAnsi" w:hAnsiTheme="minorHAnsi" w:cstheme="minorHAnsi"/>
          <w:color w:val="404040" w:themeColor="text1" w:themeTint="BF"/>
          <w:szCs w:val="19"/>
          <w:lang w:val="sk-SK"/>
        </w:rPr>
        <w:t>t.j</w:t>
      </w:r>
      <w:proofErr w:type="spellEnd"/>
      <w:r w:rsidRPr="003D7BE0">
        <w:rPr>
          <w:rFonts w:asciiTheme="minorHAnsi" w:hAnsiTheme="minorHAnsi" w:cstheme="minorHAnsi"/>
          <w:color w:val="404040" w:themeColor="text1" w:themeTint="BF"/>
          <w:szCs w:val="19"/>
          <w:lang w:val="sk-SK"/>
        </w:rPr>
        <w:t xml:space="preserve">. zákon č. 502/2001 Z. z. o finančnej kontrole a vnútornom audite a o zmene a doplnení niektorých zákonov v znení neskorších predpisov účinný do 31.12.2015). </w:t>
      </w:r>
    </w:p>
    <w:p w14:paraId="799B2517"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4FEADD90"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042C10C" w14:textId="77777777"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1BF493C5" w14:textId="77777777" w:rsidR="00632205" w:rsidRPr="0017594C" w:rsidRDefault="00632205" w:rsidP="00632205">
      <w:pPr>
        <w:pStyle w:val="Nadpis1"/>
        <w:ind w:left="426" w:hanging="426"/>
        <w:rPr>
          <w:lang w:val="sk-SK"/>
        </w:rPr>
      </w:pPr>
      <w:bookmarkStart w:id="122" w:name="_Toc38008876"/>
      <w:r>
        <w:rPr>
          <w:lang w:val="sk-SK"/>
        </w:rPr>
        <w:lastRenderedPageBreak/>
        <w:t>Prílohy</w:t>
      </w:r>
      <w:bookmarkEnd w:id="122"/>
    </w:p>
    <w:p w14:paraId="10D5BF11"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730FB083"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3BF37A6A" w14:textId="7777777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6AC12D9"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125BB63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636B5731"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národné projekty</w:t>
      </w:r>
    </w:p>
    <w:p w14:paraId="27FCD782"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dopytovo-orientované projekty</w:t>
      </w:r>
    </w:p>
    <w:p w14:paraId="29E44E80"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národné projekty</w:t>
      </w:r>
    </w:p>
    <w:p w14:paraId="36A447C9"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dopytovo-orientované projekty</w:t>
      </w:r>
    </w:p>
    <w:p w14:paraId="5762C834"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3 – technická pomoc</w:t>
      </w:r>
    </w:p>
    <w:p w14:paraId="03A7591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4"/>
      <w:footerReference w:type="default" r:id="rId15"/>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70828" w14:textId="77777777" w:rsidR="004F0317" w:rsidRDefault="004F0317">
      <w:r>
        <w:separator/>
      </w:r>
    </w:p>
    <w:p w14:paraId="0CC0C1A6" w14:textId="77777777" w:rsidR="004F0317" w:rsidRDefault="004F0317"/>
  </w:endnote>
  <w:endnote w:type="continuationSeparator" w:id="0">
    <w:p w14:paraId="5BBFC29B" w14:textId="77777777" w:rsidR="004F0317" w:rsidRDefault="004F0317">
      <w:r>
        <w:continuationSeparator/>
      </w:r>
    </w:p>
    <w:p w14:paraId="669988E7" w14:textId="77777777" w:rsidR="004F0317" w:rsidRDefault="004F0317"/>
  </w:endnote>
  <w:endnote w:type="continuationNotice" w:id="1">
    <w:p w14:paraId="6770425C" w14:textId="77777777" w:rsidR="004F0317" w:rsidRDefault="004F03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5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6E9B638F" w14:textId="77777777" w:rsidR="00876704" w:rsidRDefault="00876704">
        <w:pPr>
          <w:pStyle w:val="Pta"/>
          <w:jc w:val="center"/>
        </w:pPr>
        <w:r>
          <w:fldChar w:fldCharType="begin"/>
        </w:r>
        <w:r>
          <w:instrText xml:space="preserve"> PAGE   \* MERGEFORMAT </w:instrText>
        </w:r>
        <w:r>
          <w:fldChar w:fldCharType="separate"/>
        </w:r>
        <w:r w:rsidR="00F327FC">
          <w:rPr>
            <w:noProof/>
          </w:rPr>
          <w:t>20</w:t>
        </w:r>
        <w:r>
          <w:rPr>
            <w:noProof/>
          </w:rPr>
          <w:fldChar w:fldCharType="end"/>
        </w:r>
      </w:p>
    </w:sdtContent>
  </w:sdt>
  <w:p w14:paraId="5A4762FA" w14:textId="77777777" w:rsidR="00876704" w:rsidRPr="003530AF" w:rsidRDefault="00876704"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B0AB0" w14:textId="77777777" w:rsidR="004F0317" w:rsidRDefault="004F0317">
      <w:r>
        <w:separator/>
      </w:r>
    </w:p>
    <w:p w14:paraId="3BF5DDBA" w14:textId="77777777" w:rsidR="004F0317" w:rsidRDefault="004F0317"/>
  </w:footnote>
  <w:footnote w:type="continuationSeparator" w:id="0">
    <w:p w14:paraId="00324094" w14:textId="77777777" w:rsidR="004F0317" w:rsidRDefault="004F0317">
      <w:r>
        <w:continuationSeparator/>
      </w:r>
    </w:p>
    <w:p w14:paraId="22E42032" w14:textId="77777777" w:rsidR="004F0317" w:rsidRDefault="004F0317"/>
  </w:footnote>
  <w:footnote w:type="continuationNotice" w:id="1">
    <w:p w14:paraId="22E5B079" w14:textId="77777777" w:rsidR="004F0317" w:rsidRDefault="004F0317"/>
  </w:footnote>
  <w:footnote w:id="2">
    <w:p w14:paraId="10A56B6B" w14:textId="4ACF5141" w:rsidR="00876704" w:rsidRPr="004261E6" w:rsidRDefault="00876704">
      <w:pPr>
        <w:pStyle w:val="Textpoznmkypodiarou"/>
        <w:rPr>
          <w:lang w:val="sk-SK"/>
        </w:rPr>
      </w:pPr>
      <w:r>
        <w:rPr>
          <w:rStyle w:val="Odkaznapoznmkupodiarou"/>
        </w:rPr>
        <w:footnoteRef/>
      </w:r>
      <w:r>
        <w:t xml:space="preserve"> </w:t>
      </w:r>
      <w:proofErr w:type="spellStart"/>
      <w:r w:rsidRPr="004261E6">
        <w:rPr>
          <w:rFonts w:ascii="Arial Narrow" w:hAnsi="Arial Narrow"/>
          <w:sz w:val="22"/>
          <w:szCs w:val="22"/>
        </w:rPr>
        <w:t>Vrátane</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infromovania</w:t>
      </w:r>
      <w:proofErr w:type="spellEnd"/>
      <w:r>
        <w:t xml:space="preserve"> </w:t>
      </w:r>
      <w:r w:rsidRPr="002E53B4">
        <w:rPr>
          <w:rFonts w:ascii="Arial Narrow" w:hAnsi="Arial Narrow"/>
          <w:sz w:val="22"/>
          <w:szCs w:val="22"/>
        </w:rPr>
        <w:t>o </w:t>
      </w:r>
      <w:proofErr w:type="spellStart"/>
      <w:r w:rsidRPr="002E53B4">
        <w:rPr>
          <w:rFonts w:ascii="Arial Narrow" w:hAnsi="Arial Narrow"/>
          <w:sz w:val="22"/>
          <w:szCs w:val="22"/>
        </w:rPr>
        <w:t>dôležitosti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overovania</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hospodárnosti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výdavkov</w:t>
      </w:r>
      <w:proofErr w:type="spellEnd"/>
      <w:r w:rsidRPr="002E53B4">
        <w:rPr>
          <w:rFonts w:ascii="Arial Narrow" w:hAnsi="Arial Narrow"/>
          <w:sz w:val="22"/>
          <w:szCs w:val="22"/>
        </w:rPr>
        <w:t xml:space="preserve"> v </w:t>
      </w:r>
      <w:proofErr w:type="spellStart"/>
      <w:r w:rsidRPr="002E53B4">
        <w:rPr>
          <w:rFonts w:ascii="Arial Narrow" w:hAnsi="Arial Narrow"/>
          <w:sz w:val="22"/>
          <w:szCs w:val="22"/>
        </w:rPr>
        <w:t>procese</w:t>
      </w:r>
      <w:proofErr w:type="spellEnd"/>
      <w:r w:rsidRPr="002E53B4">
        <w:rPr>
          <w:rFonts w:ascii="Arial Narrow" w:hAnsi="Arial Narrow"/>
          <w:sz w:val="22"/>
          <w:szCs w:val="22"/>
        </w:rPr>
        <w:t xml:space="preserve"> </w:t>
      </w:r>
      <w:proofErr w:type="spellStart"/>
      <w:r>
        <w:rPr>
          <w:rFonts w:ascii="Arial Narrow" w:hAnsi="Arial Narrow"/>
          <w:sz w:val="22"/>
          <w:szCs w:val="22"/>
        </w:rPr>
        <w:t>odborného</w:t>
      </w:r>
      <w:proofErr w:type="spellEnd"/>
      <w:r>
        <w:rPr>
          <w:rFonts w:ascii="Arial Narrow" w:hAnsi="Arial Narrow"/>
          <w:sz w:val="22"/>
          <w:szCs w:val="22"/>
        </w:rPr>
        <w:t xml:space="preserve"> </w:t>
      </w:r>
      <w:proofErr w:type="spellStart"/>
      <w:r>
        <w:rPr>
          <w:rFonts w:ascii="Arial Narrow" w:hAnsi="Arial Narrow"/>
          <w:sz w:val="22"/>
          <w:szCs w:val="22"/>
        </w:rPr>
        <w:t>hodnotenia</w:t>
      </w:r>
      <w:proofErr w:type="spellEnd"/>
      <w:r w:rsidRPr="002E53B4">
        <w:rPr>
          <w:rFonts w:ascii="Arial Narrow" w:hAnsi="Arial Narrow"/>
          <w:sz w:val="22"/>
          <w:szCs w:val="22"/>
        </w:rPr>
        <w:t> </w:t>
      </w:r>
      <w:proofErr w:type="spellStart"/>
      <w:r w:rsidRPr="002E53B4">
        <w:rPr>
          <w:rFonts w:ascii="Arial Narrow" w:hAnsi="Arial Narrow"/>
          <w:sz w:val="22"/>
          <w:szCs w:val="22"/>
        </w:rPr>
        <w:t>ako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aj</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dostatočného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preukázania</w:t>
      </w:r>
      <w:proofErr w:type="spellEnd"/>
      <w:r w:rsidRPr="002E53B4">
        <w:rPr>
          <w:rFonts w:ascii="Arial Narrow" w:hAnsi="Arial Narrow"/>
          <w:sz w:val="22"/>
          <w:szCs w:val="22"/>
        </w:rPr>
        <w:t xml:space="preserve"> </w:t>
      </w:r>
      <w:proofErr w:type="spellStart"/>
      <w:r>
        <w:rPr>
          <w:rFonts w:ascii="Arial Narrow" w:hAnsi="Arial Narrow"/>
          <w:sz w:val="22"/>
          <w:szCs w:val="22"/>
        </w:rPr>
        <w:t>tohto</w:t>
      </w:r>
      <w:proofErr w:type="spellEnd"/>
      <w:r>
        <w:rPr>
          <w:rFonts w:ascii="Arial Narrow" w:hAnsi="Arial Narrow"/>
          <w:sz w:val="22"/>
          <w:szCs w:val="22"/>
        </w:rPr>
        <w:t xml:space="preserve"> </w:t>
      </w:r>
      <w:proofErr w:type="spellStart"/>
      <w:r>
        <w:rPr>
          <w:rFonts w:ascii="Arial Narrow" w:hAnsi="Arial Narrow"/>
          <w:sz w:val="22"/>
          <w:szCs w:val="22"/>
        </w:rPr>
        <w:t>overenia</w:t>
      </w:r>
      <w:proofErr w:type="spellEnd"/>
      <w:r>
        <w:rPr>
          <w:rFonts w:ascii="Arial Narrow" w:hAnsi="Arial Narrow"/>
          <w:sz w:val="22"/>
          <w:szCs w:val="22"/>
        </w:rPr>
        <w:t xml:space="preserve"> v </w:t>
      </w:r>
      <w:proofErr w:type="spellStart"/>
      <w:r>
        <w:rPr>
          <w:rFonts w:ascii="Arial Narrow" w:hAnsi="Arial Narrow"/>
          <w:sz w:val="22"/>
          <w:szCs w:val="22"/>
        </w:rPr>
        <w:t>hodnotiacom</w:t>
      </w:r>
      <w:proofErr w:type="spellEnd"/>
      <w:r>
        <w:rPr>
          <w:rFonts w:ascii="Arial Narrow" w:hAnsi="Arial Narrow"/>
          <w:sz w:val="22"/>
          <w:szCs w:val="22"/>
        </w:rPr>
        <w:t xml:space="preserve"> </w:t>
      </w:r>
      <w:proofErr w:type="spellStart"/>
      <w:r>
        <w:rPr>
          <w:rFonts w:ascii="Arial Narrow" w:hAnsi="Arial Narrow"/>
          <w:sz w:val="22"/>
          <w:szCs w:val="22"/>
        </w:rPr>
        <w:t>hárku</w:t>
      </w:r>
      <w:proofErr w:type="spellEnd"/>
      <w:r>
        <w:rPr>
          <w:rFonts w:ascii="Arial Narrow" w:hAnsi="Arial Narrow"/>
          <w:sz w:val="22"/>
          <w:szCs w:val="22"/>
        </w:rPr>
        <w:t xml:space="preserve"> </w:t>
      </w:r>
      <w:r w:rsidRPr="004261E6">
        <w:rPr>
          <w:rFonts w:ascii="Arial Narrow" w:hAnsi="Arial Narrow"/>
          <w:sz w:val="22"/>
          <w:szCs w:val="22"/>
        </w:rPr>
        <w:t xml:space="preserve">v </w:t>
      </w:r>
      <w:proofErr w:type="spellStart"/>
      <w:r w:rsidRPr="004261E6">
        <w:rPr>
          <w:rFonts w:ascii="Arial Narrow" w:hAnsi="Arial Narrow"/>
          <w:sz w:val="22"/>
          <w:szCs w:val="22"/>
        </w:rPr>
        <w:t>rámci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hodnotenej</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oblasti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Finančná</w:t>
      </w:r>
      <w:proofErr w:type="spellEnd"/>
      <w:r w:rsidRPr="004261E6">
        <w:rPr>
          <w:rFonts w:ascii="Arial Narrow" w:hAnsi="Arial Narrow"/>
          <w:sz w:val="22"/>
          <w:szCs w:val="22"/>
        </w:rPr>
        <w:t xml:space="preserve"> </w:t>
      </w:r>
      <w:proofErr w:type="gramStart"/>
      <w:r w:rsidRPr="004261E6">
        <w:rPr>
          <w:rFonts w:ascii="Arial Narrow" w:hAnsi="Arial Narrow"/>
          <w:sz w:val="22"/>
          <w:szCs w:val="22"/>
        </w:rPr>
        <w:t>a</w:t>
      </w:r>
      <w:proofErr w:type="gramEnd"/>
      <w:r w:rsidRPr="004261E6">
        <w:rPr>
          <w:rFonts w:ascii="Arial Narrow" w:hAnsi="Arial Narrow"/>
          <w:sz w:val="22"/>
          <w:szCs w:val="22"/>
        </w:rPr>
        <w:t xml:space="preserve"> </w:t>
      </w:r>
      <w:proofErr w:type="spellStart"/>
      <w:r w:rsidRPr="004261E6">
        <w:rPr>
          <w:rFonts w:ascii="Arial Narrow" w:hAnsi="Arial Narrow"/>
          <w:sz w:val="22"/>
          <w:szCs w:val="22"/>
        </w:rPr>
        <w:t>ekonomická</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stránka</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projektu</w:t>
      </w:r>
      <w:proofErr w:type="spellEnd"/>
      <w:r>
        <w:rPr>
          <w:rFonts w:ascii="Arial Narrow" w:hAnsi="Arial Narrow"/>
          <w:sz w:val="22"/>
          <w:szCs w:val="22"/>
        </w:rPr>
        <w:t>.</w:t>
      </w:r>
    </w:p>
  </w:footnote>
  <w:footnote w:id="3">
    <w:p w14:paraId="35168EFC" w14:textId="77777777" w:rsidR="00876704" w:rsidRDefault="00876704" w:rsidP="00442EA1">
      <w:pPr>
        <w:pStyle w:val="Textpoznmkypodiarou"/>
      </w:pPr>
      <w:r>
        <w:rPr>
          <w:rStyle w:val="Odkaznapoznmkupodiarou"/>
        </w:rPr>
        <w:footnoteRef/>
      </w:r>
      <w:r>
        <w:t xml:space="preserve"> </w:t>
      </w:r>
      <w:proofErr w:type="spellStart"/>
      <w:r>
        <w:t>Usmernenie</w:t>
      </w:r>
      <w:proofErr w:type="spellEnd"/>
      <w:r>
        <w:t xml:space="preserve"> RO pre OP EVS k </w:t>
      </w:r>
      <w:proofErr w:type="spellStart"/>
      <w:r>
        <w:t>oprávnenosti</w:t>
      </w:r>
      <w:proofErr w:type="spellEnd"/>
      <w:r>
        <w:t xml:space="preserve"> </w:t>
      </w:r>
      <w:proofErr w:type="spellStart"/>
      <w:r>
        <w:t>vybraných</w:t>
      </w:r>
      <w:proofErr w:type="spellEnd"/>
      <w:r>
        <w:t xml:space="preserve"> </w:t>
      </w:r>
      <w:proofErr w:type="spellStart"/>
      <w:r>
        <w:t>skupín</w:t>
      </w:r>
      <w:proofErr w:type="spellEnd"/>
      <w:r>
        <w:t xml:space="preserve"> </w:t>
      </w:r>
      <w:proofErr w:type="spellStart"/>
      <w:r>
        <w:t>výdavkov</w:t>
      </w:r>
      <w:proofErr w:type="spellEnd"/>
      <w:r>
        <w:t xml:space="preserve"> pre PO 2014-2020 (</w:t>
      </w:r>
      <w:proofErr w:type="spellStart"/>
      <w:r>
        <w:t>štandardizované</w:t>
      </w:r>
      <w:proofErr w:type="spellEnd"/>
      <w:r>
        <w:t xml:space="preserve"> </w:t>
      </w:r>
      <w:proofErr w:type="spellStart"/>
      <w:r>
        <w:t>pozície</w:t>
      </w:r>
      <w:proofErr w:type="spellEnd"/>
      <w:r>
        <w:t xml:space="preserve">, </w:t>
      </w:r>
      <w:proofErr w:type="spellStart"/>
      <w:r>
        <w:t>primeranosť</w:t>
      </w:r>
      <w:proofErr w:type="spellEnd"/>
      <w:r>
        <w:t xml:space="preserve"> a </w:t>
      </w:r>
      <w:proofErr w:type="spellStart"/>
      <w:r>
        <w:t>limity</w:t>
      </w:r>
      <w:proofErr w:type="spellEnd"/>
      <w:r>
        <w:t xml:space="preserve">) je </w:t>
      </w:r>
      <w:proofErr w:type="spellStart"/>
      <w:r>
        <w:t>zverejnené</w:t>
      </w:r>
      <w:proofErr w:type="spellEnd"/>
      <w:r>
        <w:t xml:space="preserve"> </w:t>
      </w:r>
      <w:proofErr w:type="spellStart"/>
      <w:proofErr w:type="gramStart"/>
      <w:r>
        <w:t>na</w:t>
      </w:r>
      <w:proofErr w:type="spellEnd"/>
      <w:proofErr w:type="gramEnd"/>
      <w:r>
        <w:t xml:space="preserve"> </w:t>
      </w:r>
      <w:proofErr w:type="spellStart"/>
      <w:r>
        <w:t>webovom</w:t>
      </w:r>
      <w:proofErr w:type="spellEnd"/>
      <w:r>
        <w:t xml:space="preserve"> </w:t>
      </w:r>
      <w:proofErr w:type="spellStart"/>
      <w:r>
        <w:t>sídle</w:t>
      </w:r>
      <w:proofErr w:type="spellEnd"/>
      <w:r>
        <w:t xml:space="preserve"> RO pre OP EVS </w:t>
      </w:r>
      <w:hyperlink r:id="rId1" w:history="1">
        <w:r w:rsidRPr="000D0F3E">
          <w:t>www.opevs.eu</w:t>
        </w:r>
      </w:hyperlink>
      <w:r>
        <w:t xml:space="preserve">. </w:t>
      </w:r>
    </w:p>
  </w:footnote>
  <w:footnote w:id="4">
    <w:p w14:paraId="3D782C58" w14:textId="77777777" w:rsidR="00876704" w:rsidRPr="00396022" w:rsidRDefault="00876704"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w:t>
      </w:r>
      <w:proofErr w:type="spellStart"/>
      <w:r>
        <w:rPr>
          <w:lang w:val="sk-SK"/>
        </w:rPr>
        <w:t>ovia</w:t>
      </w:r>
      <w:proofErr w:type="spellEnd"/>
      <w:r>
        <w:rPr>
          <w:lang w:val="sk-SK"/>
        </w:rPr>
        <w:t>, títo nevypracovávajú individuálny hodnotiaci hárok a hodnotenie vykonajú priamo v spoločnom hodnotiacom hárku.</w:t>
      </w:r>
    </w:p>
  </w:footnote>
  <w:footnote w:id="5">
    <w:p w14:paraId="4649FACB" w14:textId="77777777" w:rsidR="00876704" w:rsidRPr="00396022" w:rsidRDefault="00876704" w:rsidP="00933101">
      <w:pPr>
        <w:pStyle w:val="Textpoznmkypodiarou"/>
        <w:rPr>
          <w:lang w:val="sk-SK"/>
        </w:rPr>
      </w:pPr>
      <w:r>
        <w:rPr>
          <w:rStyle w:val="Odkaznapoznmkupodiarou"/>
        </w:rPr>
        <w:footnoteRef/>
      </w:r>
      <w:r w:rsidRPr="00582116">
        <w:rPr>
          <w:lang w:val="sk-SK"/>
        </w:rP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ďalšieho odborného hodnotiteľa</w:t>
      </w:r>
    </w:p>
    <w:p w14:paraId="1F271AE2" w14:textId="77777777" w:rsidR="00876704" w:rsidRPr="00396022" w:rsidRDefault="00876704" w:rsidP="00933101">
      <w:pPr>
        <w:pStyle w:val="Textpoznmkypodiarou"/>
        <w:rPr>
          <w:lang w:val="sk-SK"/>
        </w:rPr>
      </w:pPr>
    </w:p>
  </w:footnote>
  <w:footnote w:id="6">
    <w:p w14:paraId="3A3F2179" w14:textId="77777777" w:rsidR="00876704" w:rsidRDefault="00876704"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22F402D7" w14:textId="77777777" w:rsidR="00876704" w:rsidRPr="00051EF8" w:rsidRDefault="00876704">
      <w:pPr>
        <w:pStyle w:val="Textpoznmkypodiarou"/>
        <w:rPr>
          <w:lang w:val="sk-SK"/>
        </w:rPr>
      </w:pPr>
      <w:r>
        <w:rPr>
          <w:lang w:val="sk-SK"/>
        </w:rPr>
        <w:t xml:space="preserve"> </w:t>
      </w:r>
    </w:p>
  </w:footnote>
  <w:footnote w:id="7">
    <w:p w14:paraId="061DAA75" w14:textId="77777777" w:rsidR="00876704" w:rsidRPr="00F66DEE" w:rsidRDefault="00876704" w:rsidP="0019344D">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B6872" w14:textId="77777777" w:rsidR="00876704" w:rsidRPr="0094663B" w:rsidRDefault="00876704"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15:restartNumberingAfterBreak="0">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B5044C"/>
    <w:multiLevelType w:val="hybridMultilevel"/>
    <w:tmpl w:val="D2B29B96"/>
    <w:lvl w:ilvl="0" w:tplc="6F0A7304">
      <w:start w:val="1"/>
      <w:numFmt w:val="decimal"/>
      <w:lvlText w:val="6.%1."/>
      <w:lvlJc w:val="left"/>
      <w:pPr>
        <w:ind w:left="2160" w:hanging="360"/>
      </w:pPr>
      <w:rPr>
        <w:rFonts w:cs="Times New Roman" w:hint="default"/>
        <w:b w:val="0"/>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abstractNum w:abstractNumId="24" w15:restartNumberingAfterBreak="0">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B856631"/>
    <w:multiLevelType w:val="hybridMultilevel"/>
    <w:tmpl w:val="1958BD02"/>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C4127848">
      <w:start w:val="1"/>
      <w:numFmt w:val="decimal"/>
      <w:lvlText w:val="6.%3."/>
      <w:lvlJc w:val="left"/>
      <w:pPr>
        <w:ind w:left="4613" w:hanging="360"/>
      </w:pPr>
      <w:rPr>
        <w:rFonts w:cs="Times New Roman" w:hint="default"/>
        <w:color w:val="002776" w:themeColor="accent1"/>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9" w15:restartNumberingAfterBreak="0">
    <w:nsid w:val="54910B83"/>
    <w:multiLevelType w:val="hybridMultilevel"/>
    <w:tmpl w:val="14FA2258"/>
    <w:lvl w:ilvl="0" w:tplc="4F44611A">
      <w:start w:val="1"/>
      <w:numFmt w:val="decimal"/>
      <w:lvlText w:val="%1."/>
      <w:lvlJc w:val="left"/>
      <w:pPr>
        <w:ind w:left="502"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20A0E388">
      <w:start w:val="1"/>
      <w:numFmt w:val="decimal"/>
      <w:lvlText w:val="%4."/>
      <w:lvlJc w:val="left"/>
      <w:pPr>
        <w:ind w:left="2880" w:hanging="360"/>
      </w:pPr>
      <w:rPr>
        <w:rFonts w:cs="Times New Roman"/>
      </w:rPr>
    </w:lvl>
    <w:lvl w:ilvl="4" w:tplc="041B000F">
      <w:start w:val="1"/>
      <w:numFmt w:val="decimal"/>
      <w:lvlText w:val="%5."/>
      <w:lvlJc w:val="left"/>
      <w:pPr>
        <w:ind w:left="3600" w:hanging="360"/>
      </w:pPr>
      <w:rPr>
        <w:rFonts w:cs="Times New Roman" w:hint="default"/>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7" w15:restartNumberingAfterBreak="0">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15:restartNumberingAfterBreak="0">
    <w:nsid w:val="72C116BF"/>
    <w:multiLevelType w:val="hybridMultilevel"/>
    <w:tmpl w:val="AC9EBCF4"/>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0" w15:restartNumberingAfterBreak="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0"/>
  </w:num>
  <w:num w:numId="3">
    <w:abstractNumId w:val="7"/>
  </w:num>
  <w:num w:numId="4">
    <w:abstractNumId w:val="32"/>
  </w:num>
  <w:num w:numId="5">
    <w:abstractNumId w:val="16"/>
  </w:num>
  <w:num w:numId="6">
    <w:abstractNumId w:val="17"/>
  </w:num>
  <w:num w:numId="7">
    <w:abstractNumId w:val="35"/>
  </w:num>
  <w:num w:numId="8">
    <w:abstractNumId w:val="30"/>
  </w:num>
  <w:num w:numId="9">
    <w:abstractNumId w:val="21"/>
  </w:num>
  <w:num w:numId="10">
    <w:abstractNumId w:val="15"/>
  </w:num>
  <w:num w:numId="11">
    <w:abstractNumId w:val="5"/>
  </w:num>
  <w:num w:numId="12">
    <w:abstractNumId w:val="0"/>
  </w:num>
  <w:num w:numId="13">
    <w:abstractNumId w:val="22"/>
  </w:num>
  <w:num w:numId="14">
    <w:abstractNumId w:val="24"/>
  </w:num>
  <w:num w:numId="15">
    <w:abstractNumId w:val="13"/>
  </w:num>
  <w:num w:numId="16">
    <w:abstractNumId w:val="38"/>
  </w:num>
  <w:num w:numId="17">
    <w:abstractNumId w:val="34"/>
  </w:num>
  <w:num w:numId="18">
    <w:abstractNumId w:val="8"/>
  </w:num>
  <w:num w:numId="19">
    <w:abstractNumId w:val="4"/>
  </w:num>
  <w:num w:numId="20">
    <w:abstractNumId w:val="18"/>
  </w:num>
  <w:num w:numId="21">
    <w:abstractNumId w:val="1"/>
  </w:num>
  <w:num w:numId="22">
    <w:abstractNumId w:val="37"/>
  </w:num>
  <w:num w:numId="23">
    <w:abstractNumId w:val="41"/>
  </w:num>
  <w:num w:numId="24">
    <w:abstractNumId w:val="26"/>
  </w:num>
  <w:num w:numId="25">
    <w:abstractNumId w:val="9"/>
  </w:num>
  <w:num w:numId="26">
    <w:abstractNumId w:val="12"/>
  </w:num>
  <w:num w:numId="27">
    <w:abstractNumId w:val="11"/>
  </w:num>
  <w:num w:numId="28">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31"/>
  </w:num>
  <w:num w:numId="33">
    <w:abstractNumId w:val="3"/>
  </w:num>
  <w:num w:numId="34">
    <w:abstractNumId w:val="20"/>
  </w:num>
  <w:num w:numId="35">
    <w:abstractNumId w:val="14"/>
  </w:num>
  <w:num w:numId="36">
    <w:abstractNumId w:val="40"/>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3"/>
  </w:num>
  <w:num w:numId="43">
    <w:abstractNumId w:val="27"/>
  </w:num>
  <w:num w:numId="44">
    <w:abstractNumId w:val="39"/>
  </w:num>
  <w:num w:numId="45">
    <w:abstractNumId w:val="23"/>
  </w:num>
  <w:num w:numId="46">
    <w:abstractNumId w:val="29"/>
  </w:num>
  <w:num w:numId="47">
    <w:abstractNumId w:val="20"/>
  </w:num>
  <w:num w:numId="48">
    <w:abstractNumId w:val="2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567"/>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4CFB"/>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2A64"/>
    <w:rsid w:val="000A2C3C"/>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1DD5"/>
    <w:rsid w:val="000D5F11"/>
    <w:rsid w:val="000D7DB9"/>
    <w:rsid w:val="000D7F64"/>
    <w:rsid w:val="000E20D6"/>
    <w:rsid w:val="000E41DB"/>
    <w:rsid w:val="000E4EEA"/>
    <w:rsid w:val="000F30B9"/>
    <w:rsid w:val="000F7979"/>
    <w:rsid w:val="001039A5"/>
    <w:rsid w:val="00104825"/>
    <w:rsid w:val="001069BB"/>
    <w:rsid w:val="00107166"/>
    <w:rsid w:val="001073CA"/>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2724"/>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44D"/>
    <w:rsid w:val="0019359F"/>
    <w:rsid w:val="001A0E22"/>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2B6B"/>
    <w:rsid w:val="001D3C52"/>
    <w:rsid w:val="001D63E5"/>
    <w:rsid w:val="001D658D"/>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4A94"/>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143"/>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A50"/>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7FA"/>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4D30"/>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3FB5"/>
    <w:rsid w:val="00365CBE"/>
    <w:rsid w:val="003675D8"/>
    <w:rsid w:val="0037465D"/>
    <w:rsid w:val="00375105"/>
    <w:rsid w:val="00375271"/>
    <w:rsid w:val="00382DA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0093"/>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27A8"/>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491"/>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C2C"/>
    <w:rsid w:val="004C7FD5"/>
    <w:rsid w:val="004D0AD5"/>
    <w:rsid w:val="004D1F53"/>
    <w:rsid w:val="004D2F66"/>
    <w:rsid w:val="004D3E45"/>
    <w:rsid w:val="004D5D3E"/>
    <w:rsid w:val="004E158B"/>
    <w:rsid w:val="004E1BD1"/>
    <w:rsid w:val="004E1D16"/>
    <w:rsid w:val="004E364A"/>
    <w:rsid w:val="004E5777"/>
    <w:rsid w:val="004E57CD"/>
    <w:rsid w:val="004E5E54"/>
    <w:rsid w:val="004F0317"/>
    <w:rsid w:val="004F21E4"/>
    <w:rsid w:val="004F24E2"/>
    <w:rsid w:val="004F2BC6"/>
    <w:rsid w:val="004F3BDA"/>
    <w:rsid w:val="004F4626"/>
    <w:rsid w:val="004F5157"/>
    <w:rsid w:val="004F6C5B"/>
    <w:rsid w:val="004F73A7"/>
    <w:rsid w:val="004F7705"/>
    <w:rsid w:val="00505CF2"/>
    <w:rsid w:val="00505FF4"/>
    <w:rsid w:val="0050617A"/>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54B"/>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1F76"/>
    <w:rsid w:val="00555918"/>
    <w:rsid w:val="005564F8"/>
    <w:rsid w:val="00556959"/>
    <w:rsid w:val="00560FAD"/>
    <w:rsid w:val="0056143C"/>
    <w:rsid w:val="00561FA9"/>
    <w:rsid w:val="00566730"/>
    <w:rsid w:val="00567C47"/>
    <w:rsid w:val="00570331"/>
    <w:rsid w:val="0057284A"/>
    <w:rsid w:val="00572C80"/>
    <w:rsid w:val="0057366F"/>
    <w:rsid w:val="00573919"/>
    <w:rsid w:val="00574123"/>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24C"/>
    <w:rsid w:val="005B2D0F"/>
    <w:rsid w:val="005B2F06"/>
    <w:rsid w:val="005B381A"/>
    <w:rsid w:val="005B4341"/>
    <w:rsid w:val="005B4CAD"/>
    <w:rsid w:val="005B6195"/>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1E71"/>
    <w:rsid w:val="005E4813"/>
    <w:rsid w:val="005E53B5"/>
    <w:rsid w:val="005E68AF"/>
    <w:rsid w:val="005E7329"/>
    <w:rsid w:val="005E7F26"/>
    <w:rsid w:val="005F0609"/>
    <w:rsid w:val="005F0693"/>
    <w:rsid w:val="005F0B5B"/>
    <w:rsid w:val="005F1143"/>
    <w:rsid w:val="005F1E1D"/>
    <w:rsid w:val="005F2186"/>
    <w:rsid w:val="005F3C58"/>
    <w:rsid w:val="005F5052"/>
    <w:rsid w:val="005F7166"/>
    <w:rsid w:val="00606BC7"/>
    <w:rsid w:val="006072AD"/>
    <w:rsid w:val="00607555"/>
    <w:rsid w:val="00607BAB"/>
    <w:rsid w:val="00607FF9"/>
    <w:rsid w:val="00610772"/>
    <w:rsid w:val="00610A03"/>
    <w:rsid w:val="00610E17"/>
    <w:rsid w:val="00611368"/>
    <w:rsid w:val="00611DB2"/>
    <w:rsid w:val="00611FA0"/>
    <w:rsid w:val="00612487"/>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1D08"/>
    <w:rsid w:val="006620EF"/>
    <w:rsid w:val="00662531"/>
    <w:rsid w:val="0066370E"/>
    <w:rsid w:val="00665FE0"/>
    <w:rsid w:val="00670284"/>
    <w:rsid w:val="00670F2B"/>
    <w:rsid w:val="006728BA"/>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0F6B"/>
    <w:rsid w:val="006A3B43"/>
    <w:rsid w:val="006A494E"/>
    <w:rsid w:val="006A6758"/>
    <w:rsid w:val="006B0D35"/>
    <w:rsid w:val="006B2E88"/>
    <w:rsid w:val="006B36C3"/>
    <w:rsid w:val="006B5C45"/>
    <w:rsid w:val="006B69B3"/>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075FA"/>
    <w:rsid w:val="00710B3A"/>
    <w:rsid w:val="00711003"/>
    <w:rsid w:val="00712984"/>
    <w:rsid w:val="00714ECB"/>
    <w:rsid w:val="00720B79"/>
    <w:rsid w:val="00721159"/>
    <w:rsid w:val="00721C5A"/>
    <w:rsid w:val="00724B34"/>
    <w:rsid w:val="007253E1"/>
    <w:rsid w:val="00726878"/>
    <w:rsid w:val="00726CE6"/>
    <w:rsid w:val="00726FE1"/>
    <w:rsid w:val="00732605"/>
    <w:rsid w:val="007330EB"/>
    <w:rsid w:val="007334B3"/>
    <w:rsid w:val="007363BC"/>
    <w:rsid w:val="00741F04"/>
    <w:rsid w:val="0074297E"/>
    <w:rsid w:val="00742D8B"/>
    <w:rsid w:val="007433DD"/>
    <w:rsid w:val="00750341"/>
    <w:rsid w:val="00750690"/>
    <w:rsid w:val="007506D1"/>
    <w:rsid w:val="00750845"/>
    <w:rsid w:val="0075168A"/>
    <w:rsid w:val="00752000"/>
    <w:rsid w:val="0075210C"/>
    <w:rsid w:val="00755063"/>
    <w:rsid w:val="0075585E"/>
    <w:rsid w:val="00756A1A"/>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275F"/>
    <w:rsid w:val="007B3512"/>
    <w:rsid w:val="007B3AFF"/>
    <w:rsid w:val="007B68E0"/>
    <w:rsid w:val="007C28DC"/>
    <w:rsid w:val="007C2BB6"/>
    <w:rsid w:val="007C3DB3"/>
    <w:rsid w:val="007C429D"/>
    <w:rsid w:val="007C5BB5"/>
    <w:rsid w:val="007C6043"/>
    <w:rsid w:val="007C7A02"/>
    <w:rsid w:val="007D0276"/>
    <w:rsid w:val="007D22CE"/>
    <w:rsid w:val="007D3067"/>
    <w:rsid w:val="007D3B89"/>
    <w:rsid w:val="007D4D43"/>
    <w:rsid w:val="007D6AC4"/>
    <w:rsid w:val="007D7C83"/>
    <w:rsid w:val="007E04C0"/>
    <w:rsid w:val="007E2FE2"/>
    <w:rsid w:val="007E33E1"/>
    <w:rsid w:val="007E4B60"/>
    <w:rsid w:val="007F11EE"/>
    <w:rsid w:val="007F3B38"/>
    <w:rsid w:val="007F49C7"/>
    <w:rsid w:val="007F4B99"/>
    <w:rsid w:val="007F7017"/>
    <w:rsid w:val="007F73D1"/>
    <w:rsid w:val="008115A7"/>
    <w:rsid w:val="00814D5E"/>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725"/>
    <w:rsid w:val="00843E89"/>
    <w:rsid w:val="00844076"/>
    <w:rsid w:val="00844315"/>
    <w:rsid w:val="00847CA7"/>
    <w:rsid w:val="008503A8"/>
    <w:rsid w:val="00851593"/>
    <w:rsid w:val="00853486"/>
    <w:rsid w:val="0085367C"/>
    <w:rsid w:val="00856B36"/>
    <w:rsid w:val="00856EFB"/>
    <w:rsid w:val="008602D1"/>
    <w:rsid w:val="00860775"/>
    <w:rsid w:val="00860FCB"/>
    <w:rsid w:val="00862CBE"/>
    <w:rsid w:val="008633D8"/>
    <w:rsid w:val="00865D72"/>
    <w:rsid w:val="0087091A"/>
    <w:rsid w:val="008711EB"/>
    <w:rsid w:val="00871A4F"/>
    <w:rsid w:val="00871F82"/>
    <w:rsid w:val="00872352"/>
    <w:rsid w:val="00873032"/>
    <w:rsid w:val="008736D5"/>
    <w:rsid w:val="00873EE8"/>
    <w:rsid w:val="008750DC"/>
    <w:rsid w:val="00875E04"/>
    <w:rsid w:val="00876704"/>
    <w:rsid w:val="0088447F"/>
    <w:rsid w:val="00886356"/>
    <w:rsid w:val="00890F0B"/>
    <w:rsid w:val="008979DA"/>
    <w:rsid w:val="008A0E8C"/>
    <w:rsid w:val="008A0F71"/>
    <w:rsid w:val="008A45DE"/>
    <w:rsid w:val="008A48C8"/>
    <w:rsid w:val="008A4F98"/>
    <w:rsid w:val="008A551C"/>
    <w:rsid w:val="008A6E02"/>
    <w:rsid w:val="008A7449"/>
    <w:rsid w:val="008A7CF2"/>
    <w:rsid w:val="008A7E44"/>
    <w:rsid w:val="008B079D"/>
    <w:rsid w:val="008B1C0A"/>
    <w:rsid w:val="008B232F"/>
    <w:rsid w:val="008B2E3C"/>
    <w:rsid w:val="008B3AF0"/>
    <w:rsid w:val="008B3DD0"/>
    <w:rsid w:val="008B3E76"/>
    <w:rsid w:val="008B4AC0"/>
    <w:rsid w:val="008B4DAC"/>
    <w:rsid w:val="008B773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3EF5"/>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16AD7"/>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1C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67B"/>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11F"/>
    <w:rsid w:val="009F568A"/>
    <w:rsid w:val="009F61C3"/>
    <w:rsid w:val="00A002CE"/>
    <w:rsid w:val="00A01ADD"/>
    <w:rsid w:val="00A01BB3"/>
    <w:rsid w:val="00A021FC"/>
    <w:rsid w:val="00A024D9"/>
    <w:rsid w:val="00A03520"/>
    <w:rsid w:val="00A04055"/>
    <w:rsid w:val="00A04B8D"/>
    <w:rsid w:val="00A05AEA"/>
    <w:rsid w:val="00A05C01"/>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1F4A"/>
    <w:rsid w:val="00A321C7"/>
    <w:rsid w:val="00A3233F"/>
    <w:rsid w:val="00A339B8"/>
    <w:rsid w:val="00A40230"/>
    <w:rsid w:val="00A434D0"/>
    <w:rsid w:val="00A4624F"/>
    <w:rsid w:val="00A5083B"/>
    <w:rsid w:val="00A50B47"/>
    <w:rsid w:val="00A50C36"/>
    <w:rsid w:val="00A51690"/>
    <w:rsid w:val="00A52F61"/>
    <w:rsid w:val="00A550E4"/>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5D64"/>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093"/>
    <w:rsid w:val="00AA783E"/>
    <w:rsid w:val="00AA7F8F"/>
    <w:rsid w:val="00AB13CD"/>
    <w:rsid w:val="00AB44B1"/>
    <w:rsid w:val="00AB4B5B"/>
    <w:rsid w:val="00AC0542"/>
    <w:rsid w:val="00AC292D"/>
    <w:rsid w:val="00AC2E42"/>
    <w:rsid w:val="00AC4C35"/>
    <w:rsid w:val="00AC5B91"/>
    <w:rsid w:val="00AC691B"/>
    <w:rsid w:val="00AD033D"/>
    <w:rsid w:val="00AD0B0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5B3"/>
    <w:rsid w:val="00B22E8F"/>
    <w:rsid w:val="00B238EE"/>
    <w:rsid w:val="00B23A2C"/>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1D2E"/>
    <w:rsid w:val="00B62267"/>
    <w:rsid w:val="00B6260E"/>
    <w:rsid w:val="00B62E0F"/>
    <w:rsid w:val="00B62F5A"/>
    <w:rsid w:val="00B6522B"/>
    <w:rsid w:val="00B668AF"/>
    <w:rsid w:val="00B670CC"/>
    <w:rsid w:val="00B70140"/>
    <w:rsid w:val="00B704EC"/>
    <w:rsid w:val="00B70CB9"/>
    <w:rsid w:val="00B72620"/>
    <w:rsid w:val="00B75A01"/>
    <w:rsid w:val="00B76752"/>
    <w:rsid w:val="00B77980"/>
    <w:rsid w:val="00B8404A"/>
    <w:rsid w:val="00B8478F"/>
    <w:rsid w:val="00B84DB7"/>
    <w:rsid w:val="00B85B74"/>
    <w:rsid w:val="00B87734"/>
    <w:rsid w:val="00B90E10"/>
    <w:rsid w:val="00B921F8"/>
    <w:rsid w:val="00B92E50"/>
    <w:rsid w:val="00B93A1F"/>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2D4"/>
    <w:rsid w:val="00BD350E"/>
    <w:rsid w:val="00BD619B"/>
    <w:rsid w:val="00BD750F"/>
    <w:rsid w:val="00BE249E"/>
    <w:rsid w:val="00BE45E0"/>
    <w:rsid w:val="00BE54EC"/>
    <w:rsid w:val="00BE65BE"/>
    <w:rsid w:val="00BE66D6"/>
    <w:rsid w:val="00BE6734"/>
    <w:rsid w:val="00BE6D8A"/>
    <w:rsid w:val="00BE70FD"/>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1675"/>
    <w:rsid w:val="00C12CF5"/>
    <w:rsid w:val="00C13E0D"/>
    <w:rsid w:val="00C14CB3"/>
    <w:rsid w:val="00C158DA"/>
    <w:rsid w:val="00C162ED"/>
    <w:rsid w:val="00C175F9"/>
    <w:rsid w:val="00C22B59"/>
    <w:rsid w:val="00C239F8"/>
    <w:rsid w:val="00C24D1D"/>
    <w:rsid w:val="00C25C4D"/>
    <w:rsid w:val="00C26286"/>
    <w:rsid w:val="00C26A28"/>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1F69"/>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2DB2"/>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97F5D"/>
    <w:rsid w:val="00CA01E2"/>
    <w:rsid w:val="00CA1FDC"/>
    <w:rsid w:val="00CA2F8F"/>
    <w:rsid w:val="00CA4AD7"/>
    <w:rsid w:val="00CA6A33"/>
    <w:rsid w:val="00CB0293"/>
    <w:rsid w:val="00CB0997"/>
    <w:rsid w:val="00CB1767"/>
    <w:rsid w:val="00CB2845"/>
    <w:rsid w:val="00CB40D6"/>
    <w:rsid w:val="00CB6D70"/>
    <w:rsid w:val="00CC04BA"/>
    <w:rsid w:val="00CC07FF"/>
    <w:rsid w:val="00CC08EE"/>
    <w:rsid w:val="00CC0FF0"/>
    <w:rsid w:val="00CC3D44"/>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1B36"/>
    <w:rsid w:val="00CF2036"/>
    <w:rsid w:val="00CF6386"/>
    <w:rsid w:val="00D019A7"/>
    <w:rsid w:val="00D01C8D"/>
    <w:rsid w:val="00D02E1C"/>
    <w:rsid w:val="00D03629"/>
    <w:rsid w:val="00D04D29"/>
    <w:rsid w:val="00D04FCA"/>
    <w:rsid w:val="00D05163"/>
    <w:rsid w:val="00D056D9"/>
    <w:rsid w:val="00D05BE6"/>
    <w:rsid w:val="00D10A3F"/>
    <w:rsid w:val="00D1104D"/>
    <w:rsid w:val="00D11A7E"/>
    <w:rsid w:val="00D144F6"/>
    <w:rsid w:val="00D14D78"/>
    <w:rsid w:val="00D14F41"/>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34E"/>
    <w:rsid w:val="00D51EE8"/>
    <w:rsid w:val="00D52156"/>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458C"/>
    <w:rsid w:val="00D86BF2"/>
    <w:rsid w:val="00D90721"/>
    <w:rsid w:val="00D917E9"/>
    <w:rsid w:val="00D924B8"/>
    <w:rsid w:val="00D93512"/>
    <w:rsid w:val="00DA0733"/>
    <w:rsid w:val="00DA0B6A"/>
    <w:rsid w:val="00DA281A"/>
    <w:rsid w:val="00DA32FF"/>
    <w:rsid w:val="00DA6070"/>
    <w:rsid w:val="00DA6881"/>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5CF"/>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081"/>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32DB"/>
    <w:rsid w:val="00E76108"/>
    <w:rsid w:val="00E81444"/>
    <w:rsid w:val="00E8151A"/>
    <w:rsid w:val="00E8239B"/>
    <w:rsid w:val="00E82F3B"/>
    <w:rsid w:val="00E833B2"/>
    <w:rsid w:val="00E85656"/>
    <w:rsid w:val="00E85DA0"/>
    <w:rsid w:val="00E86819"/>
    <w:rsid w:val="00E86D63"/>
    <w:rsid w:val="00E87552"/>
    <w:rsid w:val="00E876AD"/>
    <w:rsid w:val="00E91EAE"/>
    <w:rsid w:val="00E93C4C"/>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612"/>
    <w:rsid w:val="00ED39F8"/>
    <w:rsid w:val="00ED478D"/>
    <w:rsid w:val="00ED4ECE"/>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BA1"/>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138"/>
    <w:rsid w:val="00F2676F"/>
    <w:rsid w:val="00F267C9"/>
    <w:rsid w:val="00F26C65"/>
    <w:rsid w:val="00F27260"/>
    <w:rsid w:val="00F276E7"/>
    <w:rsid w:val="00F27935"/>
    <w:rsid w:val="00F327FC"/>
    <w:rsid w:val="00F35321"/>
    <w:rsid w:val="00F3632E"/>
    <w:rsid w:val="00F36AE5"/>
    <w:rsid w:val="00F401B7"/>
    <w:rsid w:val="00F40553"/>
    <w:rsid w:val="00F4233E"/>
    <w:rsid w:val="00F4272D"/>
    <w:rsid w:val="00F433F7"/>
    <w:rsid w:val="00F43BD3"/>
    <w:rsid w:val="00F45A14"/>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5915"/>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E6227"/>
  <w15:docId w15:val="{6961E9AB-FC83-4892-8155-895AD8F8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rz.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5FB3A-66FB-4437-821C-5FA414259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BFAD61-730A-4DBD-AD5E-620EB0D2B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28</Pages>
  <Words>11828</Words>
  <Characters>67420</Characters>
  <Application>Microsoft Office Word</Application>
  <DocSecurity>0</DocSecurity>
  <Lines>561</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Zuzana</cp:lastModifiedBy>
  <cp:revision>30</cp:revision>
  <dcterms:created xsi:type="dcterms:W3CDTF">2020-04-16T13:00:00Z</dcterms:created>
  <dcterms:modified xsi:type="dcterms:W3CDTF">2021-01-15T13:58:00Z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